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3138DCDF"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t>Správa železnic,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31611A62"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D85C5B" w:rsidRPr="00E06A43">
        <w:rPr>
          <w:rFonts w:eastAsia="Times New Roman" w:cs="Times New Roman"/>
          <w:lang w:eastAsia="cs-CZ"/>
        </w:rPr>
        <w:t xml:space="preserve">zastoupená </w:t>
      </w:r>
      <w:r w:rsidR="00E06A43" w:rsidRPr="00E06A43">
        <w:rPr>
          <w:rFonts w:eastAsia="Times New Roman" w:cs="Times New Roman"/>
          <w:lang w:eastAsia="cs-CZ"/>
        </w:rPr>
        <w:t>Bc. Jiřím Svobodou, MBA, generálním ředitelem</w:t>
      </w:r>
    </w:p>
    <w:p w14:paraId="716B4D85" w14:textId="4FB1E6EC" w:rsidR="00D85C5B" w:rsidRPr="000C5DA0" w:rsidRDefault="00D85C5B" w:rsidP="00E06A43">
      <w:pPr>
        <w:overflowPunct w:val="0"/>
        <w:autoSpaceDE w:val="0"/>
        <w:autoSpaceDN w:val="0"/>
        <w:adjustRightInd w:val="0"/>
        <w:spacing w:after="0" w:line="240" w:lineRule="auto"/>
        <w:textAlignment w:val="baseline"/>
        <w:rPr>
          <w:rFonts w:eastAsia="Times New Roman" w:cs="Times New Roman"/>
          <w:lang w:eastAsia="cs-CZ"/>
        </w:rPr>
      </w:pP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9DE">
        <w:rPr>
          <w:rFonts w:eastAsia="Times New Roman" w:cs="Times New Roman"/>
          <w:b/>
          <w:highlight w:val="yellow"/>
          <w:lang w:eastAsia="cs-CZ"/>
        </w:rPr>
        <w:t>Prodávající:</w:t>
      </w:r>
      <w:r w:rsidRPr="004E19DE">
        <w:rPr>
          <w:rFonts w:eastAsia="Times New Roman" w:cs="Times New Roman"/>
          <w:highlight w:val="yellow"/>
          <w:lang w:eastAsia="cs-CZ"/>
        </w:rPr>
        <w:tab/>
      </w:r>
      <w:r w:rsidRPr="004E19DE">
        <w:rPr>
          <w:rFonts w:eastAsia="Times New Roman" w:cs="Times New Roman"/>
          <w:i/>
          <w:highlight w:val="yellow"/>
          <w:lang w:eastAsia="cs-CZ"/>
        </w:rPr>
        <w:t>jméno osoby</w:t>
      </w:r>
    </w:p>
    <w:p w14:paraId="05A19514"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zápisu v evidenci</w:t>
      </w:r>
    </w:p>
    <w:p w14:paraId="22E0CB47"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sídlu</w:t>
      </w:r>
    </w:p>
    <w:p w14:paraId="385B5569" w14:textId="7C710AF4" w:rsidR="00D85C5B" w:rsidRPr="004E19DE" w:rsidRDefault="00F20995"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highlight w:val="yellow"/>
          <w:lang w:eastAsia="cs-CZ"/>
        </w:rPr>
        <w:t xml:space="preserve">                      </w:t>
      </w:r>
      <w:r w:rsidR="00D85C5B" w:rsidRPr="004E19DE">
        <w:rPr>
          <w:rFonts w:eastAsia="Times New Roman" w:cs="Times New Roman"/>
          <w:highlight w:val="yellow"/>
          <w:lang w:eastAsia="cs-CZ"/>
        </w:rPr>
        <w:t>IČ …………………</w:t>
      </w:r>
      <w:proofErr w:type="gramStart"/>
      <w:r w:rsidR="00D85C5B" w:rsidRPr="004E19DE">
        <w:rPr>
          <w:rFonts w:eastAsia="Times New Roman" w:cs="Times New Roman"/>
          <w:highlight w:val="yellow"/>
          <w:lang w:eastAsia="cs-CZ"/>
        </w:rPr>
        <w:t>… , DIČ</w:t>
      </w:r>
      <w:proofErr w:type="gramEnd"/>
      <w:r w:rsidR="00D85C5B" w:rsidRPr="004E19DE">
        <w:rPr>
          <w:rFonts w:eastAsia="Times New Roman" w:cs="Times New Roman"/>
          <w:highlight w:val="yellow"/>
          <w:lang w:eastAsia="cs-CZ"/>
        </w:rPr>
        <w:t xml:space="preserve"> …………………</w:t>
      </w:r>
    </w:p>
    <w:p w14:paraId="39F2A5A3"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2CC92AF1"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0C4016C" w:rsidR="00D85C5B" w:rsidRPr="000C5DA0" w:rsidRDefault="00D85C5B" w:rsidP="002B378D">
      <w:pPr>
        <w:rPr>
          <w:lang w:eastAsia="cs-CZ"/>
        </w:rPr>
      </w:pPr>
      <w:r w:rsidRPr="00E06A43">
        <w:rPr>
          <w:lang w:eastAsia="cs-CZ"/>
        </w:rPr>
        <w:t>Tato smlouva je uzavřena na základě výsledků zadávacího řízení veřejné zakázky s názvem „</w:t>
      </w:r>
      <w:r w:rsidR="00856CDD" w:rsidRPr="00856CDD">
        <w:rPr>
          <w:lang w:eastAsia="cs-CZ"/>
        </w:rPr>
        <w:t>Dodávka mostní inspekční jednotky pro diagnostiku mostních objektů</w:t>
      </w:r>
      <w:r w:rsidR="00E06A43" w:rsidRPr="00E06A43">
        <w:rPr>
          <w:lang w:eastAsia="cs-CZ"/>
        </w:rPr>
        <w:t>“</w:t>
      </w:r>
      <w:r w:rsidRPr="00E06A43">
        <w:rPr>
          <w:lang w:eastAsia="cs-CZ"/>
        </w:rPr>
        <w:t xml:space="preserve">, ev. č. veřejné zakázky ve věstníku veřejných zakázek: …………………… </w:t>
      </w:r>
      <w:r w:rsidR="001C22E7" w:rsidRPr="00E06A43">
        <w:rPr>
          <w:rFonts w:eastAsia="Times New Roman" w:cs="Times New Roman"/>
          <w:lang w:eastAsia="cs-CZ"/>
        </w:rPr>
        <w:t>/ č.</w:t>
      </w:r>
      <w:r w:rsidR="00E06A43" w:rsidRPr="00E06A43">
        <w:rPr>
          <w:rFonts w:eastAsia="Times New Roman" w:cs="Times New Roman"/>
          <w:lang w:eastAsia="cs-CZ"/>
        </w:rPr>
        <w:t xml:space="preserve"> </w:t>
      </w:r>
      <w:r w:rsidR="001C22E7" w:rsidRPr="00E06A43">
        <w:rPr>
          <w:rFonts w:eastAsia="Times New Roman" w:cs="Times New Roman"/>
          <w:lang w:eastAsia="cs-CZ"/>
        </w:rPr>
        <w:t>j. veřejné zakázky</w:t>
      </w:r>
      <w:r w:rsidR="00F20995" w:rsidRPr="00E06A43">
        <w:rPr>
          <w:rFonts w:eastAsia="Times New Roman" w:cs="Times New Roman"/>
          <w:lang w:eastAsia="cs-CZ"/>
        </w:rPr>
        <w:t xml:space="preserve"> </w:t>
      </w:r>
      <w:r w:rsidR="00211E4E" w:rsidRPr="00211E4E">
        <w:rPr>
          <w:rFonts w:eastAsia="Times New Roman" w:cs="Times New Roman"/>
          <w:lang w:eastAsia="cs-CZ"/>
        </w:rPr>
        <w:t>73040/2019-SŽDC-GŘ-O8</w:t>
      </w:r>
      <w:r w:rsidR="001C22E7" w:rsidRPr="00E06A43">
        <w:rPr>
          <w:rFonts w:eastAsia="Times New Roman" w:cs="Times New Roman"/>
          <w:lang w:eastAsia="cs-CZ"/>
        </w:rPr>
        <w:t xml:space="preserve"> </w:t>
      </w:r>
      <w:r w:rsidRPr="00E06A43">
        <w:rPr>
          <w:lang w:eastAsia="cs-CZ"/>
        </w:rPr>
        <w:t>(dále</w:t>
      </w:r>
      <w:r w:rsidRPr="004E19DE">
        <w:rPr>
          <w:lang w:eastAsia="cs-CZ"/>
        </w:rPr>
        <w:t xml:space="preserve"> jen „veřejná zakázka“).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50FD3425" w14:textId="77777777" w:rsidR="00D85C5B" w:rsidRPr="000E4F4B" w:rsidRDefault="00D85C5B" w:rsidP="007F5EC4">
      <w:pPr>
        <w:pStyle w:val="Nadpis1"/>
      </w:pPr>
      <w:r w:rsidRPr="000E4F4B">
        <w:t>Předmět koupě (přesná specifikace)</w:t>
      </w:r>
    </w:p>
    <w:p w14:paraId="01F58824" w14:textId="70B947AA" w:rsidR="00E06A43" w:rsidRPr="00E06A43" w:rsidRDefault="00E06A43" w:rsidP="002642AC">
      <w:pPr>
        <w:pStyle w:val="Odstavecseseznamem"/>
        <w:numPr>
          <w:ilvl w:val="1"/>
          <w:numId w:val="5"/>
        </w:numPr>
        <w:ind w:left="709" w:hanging="715"/>
        <w:rPr>
          <w:rFonts w:eastAsia="Times New Roman" w:cs="Times New Roman"/>
          <w:lang w:eastAsia="cs-CZ"/>
        </w:rPr>
      </w:pPr>
      <w:r w:rsidRPr="00E06A43">
        <w:rPr>
          <w:rFonts w:eastAsia="Times New Roman" w:cs="Times New Roman"/>
          <w:lang w:eastAsia="cs-CZ"/>
        </w:rPr>
        <w:t xml:space="preserve">Předmětem této smlouvy je koupě nového 1 ks </w:t>
      </w:r>
      <w:r w:rsidR="00856CDD" w:rsidRPr="00856CDD">
        <w:rPr>
          <w:rFonts w:eastAsia="Times New Roman" w:cs="Times New Roman"/>
          <w:lang w:eastAsia="cs-CZ"/>
        </w:rPr>
        <w:t>speciální mostní inspekční jednotky (dvoucestného vozidla s teleskopickou rukou a inspekčním košem) pro diagnostik</w:t>
      </w:r>
      <w:r w:rsidR="00856CDD">
        <w:rPr>
          <w:rFonts w:eastAsia="Times New Roman" w:cs="Times New Roman"/>
          <w:lang w:eastAsia="cs-CZ"/>
        </w:rPr>
        <w:t>u mostních objektů a konstrukcí</w:t>
      </w:r>
      <w:r w:rsidRPr="00E06A43">
        <w:rPr>
          <w:rFonts w:eastAsia="Times New Roman" w:cs="Times New Roman"/>
          <w:lang w:eastAsia="cs-CZ"/>
        </w:rPr>
        <w:t>, dle technických požadavků Kupujícího, vyhotovení a předání příslušné technické dokumentace v rozsahu a za podmínek stanovených v příloze č. 1 této smlouvy.</w:t>
      </w:r>
    </w:p>
    <w:p w14:paraId="01CA54BB" w14:textId="219AAEC2" w:rsidR="00D85C5B" w:rsidRDefault="00D85C5B" w:rsidP="002F3F3E">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06A43">
        <w:rPr>
          <w:rFonts w:eastAsia="Times New Roman" w:cs="Times New Roman"/>
          <w:lang w:eastAsia="cs-CZ"/>
        </w:rPr>
        <w:t xml:space="preserve">Přesná specifikace je uvedena v příloze č. </w:t>
      </w:r>
      <w:r w:rsidR="00E06A43" w:rsidRPr="00E06A43">
        <w:rPr>
          <w:rFonts w:eastAsia="Times New Roman" w:cs="Times New Roman"/>
          <w:lang w:eastAsia="cs-CZ"/>
        </w:rPr>
        <w:t xml:space="preserve">1 </w:t>
      </w:r>
      <w:r w:rsidRPr="00E06A43">
        <w:rPr>
          <w:rFonts w:eastAsia="Times New Roman" w:cs="Times New Roman"/>
          <w:lang w:eastAsia="cs-CZ"/>
        </w:rPr>
        <w:t xml:space="preserve">této </w:t>
      </w:r>
      <w:r w:rsidR="008B1447" w:rsidRPr="00E06A43">
        <w:rPr>
          <w:rFonts w:eastAsia="Times New Roman" w:cs="Times New Roman"/>
          <w:lang w:eastAsia="cs-CZ"/>
        </w:rPr>
        <w:t>Sml</w:t>
      </w:r>
      <w:r w:rsidRPr="00E06A43">
        <w:rPr>
          <w:rFonts w:eastAsia="Times New Roman" w:cs="Times New Roman"/>
          <w:lang w:eastAsia="cs-CZ"/>
        </w:rPr>
        <w:t>ouvy.</w:t>
      </w:r>
    </w:p>
    <w:p w14:paraId="24F7EE3C" w14:textId="77777777" w:rsidR="00E06A43" w:rsidRDefault="00E06A43" w:rsidP="00E06A43">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04524858" w14:textId="6CE2B3C5" w:rsidR="00E06A43" w:rsidRPr="00AE7866" w:rsidRDefault="00E06A43" w:rsidP="002B6031">
      <w:pPr>
        <w:pStyle w:val="Odstavecseseznamem"/>
        <w:numPr>
          <w:ilvl w:val="1"/>
          <w:numId w:val="5"/>
        </w:numPr>
        <w:ind w:left="709" w:hanging="709"/>
        <w:jc w:val="both"/>
        <w:rPr>
          <w:rFonts w:eastAsia="Times New Roman" w:cs="Times New Roman"/>
          <w:lang w:eastAsia="cs-CZ"/>
        </w:rPr>
      </w:pPr>
      <w:r w:rsidRPr="00AE7866">
        <w:rPr>
          <w:rFonts w:eastAsia="Times New Roman" w:cs="Times New Roman"/>
          <w:lang w:eastAsia="cs-CZ"/>
        </w:rPr>
        <w:t xml:space="preserve">Předmět koupě je podle této smlouvy proveden jeho řádným dokončením, akceptováním výkonu a funkce a předáním Kupujícímu s vystaveným průkazem způsobilosti předmětu koupě Drážním úřadem. V první fázi procesu předání bude Kupujícím odsouhlasen řádný stav uceleného </w:t>
      </w:r>
      <w:r w:rsidR="002B6031" w:rsidRPr="00AE7866">
        <w:rPr>
          <w:rFonts w:eastAsia="Times New Roman" w:cs="Times New Roman"/>
          <w:lang w:eastAsia="cs-CZ"/>
        </w:rPr>
        <w:t xml:space="preserve">inspekčního </w:t>
      </w:r>
      <w:r w:rsidRPr="00AE7866">
        <w:rPr>
          <w:rFonts w:eastAsia="Times New Roman" w:cs="Times New Roman"/>
          <w:lang w:eastAsia="cs-CZ"/>
        </w:rPr>
        <w:t xml:space="preserve">vozidla (vozidlová i </w:t>
      </w:r>
      <w:r w:rsidR="002B6031" w:rsidRPr="00AE7866">
        <w:rPr>
          <w:rFonts w:eastAsia="Times New Roman" w:cs="Times New Roman"/>
          <w:lang w:eastAsia="cs-CZ"/>
        </w:rPr>
        <w:t>mechanizační</w:t>
      </w:r>
      <w:r w:rsidRPr="00AE7866">
        <w:rPr>
          <w:rFonts w:eastAsia="Times New Roman" w:cs="Times New Roman"/>
          <w:lang w:eastAsia="cs-CZ"/>
        </w:rPr>
        <w:t xml:space="preserve"> část předmětu koupě) schválený Drážním úřadem k provádění zkoušek za provozu. Tato fáze bude ukončena tzv. </w:t>
      </w:r>
      <w:r w:rsidR="002B6031" w:rsidRPr="00AE7866">
        <w:rPr>
          <w:rFonts w:eastAsia="Times New Roman" w:cs="Times New Roman"/>
          <w:lang w:eastAsia="cs-CZ"/>
        </w:rPr>
        <w:t>schvalovacím</w:t>
      </w:r>
      <w:r w:rsidRPr="00AE7866">
        <w:rPr>
          <w:rFonts w:eastAsia="Times New Roman" w:cs="Times New Roman"/>
          <w:lang w:eastAsia="cs-CZ"/>
        </w:rPr>
        <w:t xml:space="preserve"> protokolem, podepsaným smluvními stranami, a tento protokol současně zahájí druhou fázi předání (tzv. akceptační řízení), ve které provede Prodávající za účasti Kupujícího příslušné akceptační zkoušky za provozu v souladu s touto smlouvou a příslušnými právními předpisy. Po ukončení zkoušek za provozu smluvní strany podepíší </w:t>
      </w:r>
      <w:r w:rsidR="002B6031" w:rsidRPr="00AE7866">
        <w:rPr>
          <w:rFonts w:eastAsia="Times New Roman" w:cs="Times New Roman"/>
          <w:lang w:eastAsia="cs-CZ"/>
        </w:rPr>
        <w:t>předávací</w:t>
      </w:r>
      <w:r w:rsidRPr="00AE7866">
        <w:rPr>
          <w:rFonts w:eastAsia="Times New Roman" w:cs="Times New Roman"/>
          <w:lang w:eastAsia="cs-CZ"/>
        </w:rPr>
        <w:t xml:space="preserve"> protokol, jehož výsledkem bude předání předmětu koupě Kupujícímu ve smyslu občanského zákoníku za podmínek stanovených touto smlouvou.</w:t>
      </w:r>
    </w:p>
    <w:p w14:paraId="47003834" w14:textId="127C4D3C" w:rsidR="00E06A43" w:rsidRPr="00AE7866" w:rsidRDefault="00E06A43" w:rsidP="002B6031">
      <w:pPr>
        <w:pStyle w:val="Odstavecseseznamem"/>
        <w:numPr>
          <w:ilvl w:val="1"/>
          <w:numId w:val="5"/>
        </w:numPr>
        <w:ind w:left="709" w:hanging="709"/>
        <w:jc w:val="both"/>
        <w:rPr>
          <w:rFonts w:eastAsia="Times New Roman" w:cs="Times New Roman"/>
          <w:lang w:eastAsia="cs-CZ"/>
        </w:rPr>
      </w:pPr>
      <w:r w:rsidRPr="00AE7866">
        <w:rPr>
          <w:rFonts w:eastAsia="Times New Roman" w:cs="Times New Roman"/>
          <w:lang w:eastAsia="cs-CZ"/>
        </w:rPr>
        <w:lastRenderedPageBreak/>
        <w:t xml:space="preserve">Nebezpečí škody na celém předmětu koupě přechází na Kupujícího okamžikem, kdy Kupující písemně potvrdí podpisem </w:t>
      </w:r>
      <w:r w:rsidR="002B6031" w:rsidRPr="00AE7866">
        <w:rPr>
          <w:rFonts w:eastAsia="Times New Roman" w:cs="Times New Roman"/>
          <w:lang w:eastAsia="cs-CZ"/>
        </w:rPr>
        <w:t>předávací</w:t>
      </w:r>
      <w:r w:rsidRPr="00AE7866">
        <w:rPr>
          <w:rFonts w:eastAsia="Times New Roman" w:cs="Times New Roman"/>
          <w:lang w:eastAsia="cs-CZ"/>
        </w:rPr>
        <w:t xml:space="preserve"> protokol, čímž dojde k převzetí předmětu koupě Kupujícím ve smyslu občanského zákoníku, pokud není dále stanoveno jinak. Prodávající nese do doby podpisu </w:t>
      </w:r>
      <w:r w:rsidR="002B6031" w:rsidRPr="00AE7866">
        <w:rPr>
          <w:rFonts w:eastAsia="Times New Roman" w:cs="Times New Roman"/>
          <w:lang w:eastAsia="cs-CZ"/>
        </w:rPr>
        <w:t>předávacího</w:t>
      </w:r>
      <w:r w:rsidRPr="00AE7866">
        <w:rPr>
          <w:rFonts w:eastAsia="Times New Roman" w:cs="Times New Roman"/>
          <w:lang w:eastAsia="cs-CZ"/>
        </w:rPr>
        <w:t xml:space="preserve"> protokolu nebezpečí škody na předmětu koupě nebo jeho části, ať již škoda vznikla z jakékoli příčiny, s výjimkou škody na předmětu koupě nebo jeho části způsobené jednáním Kupujícího vzniklé v období od dne zahájení akceptačního řízení do dne podpisu </w:t>
      </w:r>
      <w:r w:rsidR="002B6031" w:rsidRPr="00AE7866">
        <w:rPr>
          <w:rFonts w:eastAsia="Times New Roman" w:cs="Times New Roman"/>
          <w:lang w:eastAsia="cs-CZ"/>
        </w:rPr>
        <w:t>předávací</w:t>
      </w:r>
      <w:r w:rsidRPr="00AE7866">
        <w:rPr>
          <w:rFonts w:eastAsia="Times New Roman" w:cs="Times New Roman"/>
          <w:lang w:eastAsia="cs-CZ"/>
        </w:rPr>
        <w:t xml:space="preserve">ho protokolu smluvními stranami. Vlastnické právo k předmětu koupě přechází na Kupujícího okamžikem, kdy Kupující písemně potvrdí podpisem </w:t>
      </w:r>
      <w:r w:rsidR="002B6031" w:rsidRPr="00AE7866">
        <w:rPr>
          <w:rFonts w:eastAsia="Times New Roman" w:cs="Times New Roman"/>
          <w:lang w:eastAsia="cs-CZ"/>
        </w:rPr>
        <w:t>předávací</w:t>
      </w:r>
      <w:r w:rsidRPr="00AE7866">
        <w:rPr>
          <w:rFonts w:eastAsia="Times New Roman" w:cs="Times New Roman"/>
          <w:lang w:eastAsia="cs-CZ"/>
        </w:rPr>
        <w:t xml:space="preserve"> protokol.</w:t>
      </w:r>
    </w:p>
    <w:p w14:paraId="12BBCDF9" w14:textId="6E78FD7A" w:rsidR="00E06A43" w:rsidRPr="00E06A43" w:rsidRDefault="00E06A43" w:rsidP="00E06A43">
      <w:pPr>
        <w:pStyle w:val="Odstavecseseznamem"/>
        <w:ind w:left="709"/>
        <w:rPr>
          <w:rFonts w:eastAsia="Times New Roman" w:cs="Times New Roman"/>
          <w:lang w:eastAsia="cs-CZ"/>
        </w:rPr>
      </w:pPr>
      <w:r w:rsidRPr="00E06A43">
        <w:rPr>
          <w:rFonts w:eastAsia="Times New Roman" w:cs="Times New Roman"/>
          <w:lang w:eastAsia="cs-CZ"/>
        </w:rPr>
        <w:t xml:space="preserve"> </w:t>
      </w:r>
    </w:p>
    <w:p w14:paraId="4A214B1F" w14:textId="11649DF4" w:rsidR="00D85C5B" w:rsidRPr="00490BE0" w:rsidRDefault="00E06A43" w:rsidP="002F3F3E">
      <w:pPr>
        <w:pStyle w:val="Odstavecseseznamem"/>
        <w:numPr>
          <w:ilvl w:val="1"/>
          <w:numId w:val="5"/>
        </w:numPr>
        <w:ind w:left="709" w:hanging="709"/>
        <w:rPr>
          <w:rFonts w:eastAsia="Times New Roman" w:cs="Times New Roman"/>
          <w:lang w:eastAsia="cs-CZ"/>
        </w:rPr>
      </w:pPr>
      <w:r w:rsidRPr="00490BE0">
        <w:rPr>
          <w:rFonts w:eastAsia="Times New Roman" w:cs="Times New Roman"/>
          <w:lang w:eastAsia="cs-CZ"/>
        </w:rPr>
        <w:t>Kupující se zavazuje předmět smlouvy převzít a zaplatit za něj Prodávajícímu řádně a včas sjednanou cenu způsobem a v termínech stanovených touto smlouvou.</w:t>
      </w:r>
    </w:p>
    <w:p w14:paraId="46F1124F" w14:textId="24EC03F7" w:rsidR="00D85C5B" w:rsidRPr="00C23E82" w:rsidRDefault="00D85C5B" w:rsidP="002F3F3E">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23E82">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77F1D762" w:rsidR="00C24C30" w:rsidRDefault="00C24C30" w:rsidP="002F3F3E">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7F5EC4">
        <w:rPr>
          <w:rFonts w:eastAsia="Times New Roman" w:cs="Times New Roman"/>
          <w:highlight w:val="yellow"/>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F20995" w:rsidRDefault="00F20995" w:rsidP="002F3F3E">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Pr="00F20995">
        <w:rPr>
          <w:rFonts w:eastAsia="Times New Roman" w:cs="Times New Roman"/>
          <w:highlight w:val="yellow"/>
          <w:lang w:eastAsia="cs-CZ"/>
        </w:rPr>
        <w:t>……………….</w:t>
      </w:r>
      <w:r w:rsidRPr="00F20995">
        <w:rPr>
          <w:rFonts w:eastAsia="Times New Roman" w:cs="Times New Roman"/>
          <w:lang w:eastAsia="cs-CZ"/>
        </w:rPr>
        <w:t xml:space="preserve"> Kč.</w:t>
      </w:r>
    </w:p>
    <w:p w14:paraId="300D7483" w14:textId="2FDCE916" w:rsidR="00F20995" w:rsidRDefault="00F20995" w:rsidP="002F3F3E">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Pr="00F20995">
        <w:rPr>
          <w:rFonts w:eastAsia="Times New Roman" w:cs="Times New Roman"/>
          <w:highlight w:val="yellow"/>
          <w:lang w:eastAsia="cs-CZ"/>
        </w:rPr>
        <w:t>………………</w:t>
      </w:r>
      <w:r w:rsidRPr="00F20995">
        <w:rPr>
          <w:rFonts w:eastAsia="Times New Roman" w:cs="Times New Roman"/>
          <w:lang w:eastAsia="cs-CZ"/>
        </w:rPr>
        <w:t>. Kč.</w:t>
      </w:r>
    </w:p>
    <w:p w14:paraId="7EF75EF9" w14:textId="3C55BA59" w:rsidR="00E06A43" w:rsidRPr="00AE7866" w:rsidRDefault="00E06A43" w:rsidP="002F3F3E">
      <w:pPr>
        <w:pStyle w:val="Odstavecseseznamem"/>
        <w:numPr>
          <w:ilvl w:val="1"/>
          <w:numId w:val="6"/>
        </w:numPr>
        <w:ind w:left="709" w:hanging="709"/>
        <w:rPr>
          <w:rFonts w:eastAsia="Times New Roman" w:cs="Times New Roman"/>
          <w:lang w:eastAsia="cs-CZ"/>
        </w:rPr>
      </w:pPr>
      <w:r w:rsidRPr="00AE7866">
        <w:rPr>
          <w:rFonts w:eastAsia="Times New Roman" w:cs="Times New Roman"/>
          <w:lang w:eastAsia="cs-CZ"/>
        </w:rPr>
        <w:t>Cena předmětu koupě bude Kupujícím uhrazena takto:</w:t>
      </w:r>
    </w:p>
    <w:p w14:paraId="79642D6F" w14:textId="642659D2" w:rsidR="00933016" w:rsidRPr="00AE7866" w:rsidRDefault="00933016" w:rsidP="002F3F3E">
      <w:pPr>
        <w:pStyle w:val="Odstavecseseznamem"/>
        <w:numPr>
          <w:ilvl w:val="0"/>
          <w:numId w:val="8"/>
        </w:numPr>
        <w:ind w:left="1134" w:hanging="414"/>
        <w:rPr>
          <w:rFonts w:eastAsia="Times New Roman" w:cs="Times New Roman"/>
          <w:lang w:eastAsia="cs-CZ"/>
        </w:rPr>
      </w:pPr>
      <w:r w:rsidRPr="00AE7866">
        <w:rPr>
          <w:rFonts w:eastAsia="Times New Roman" w:cs="Times New Roman"/>
          <w:lang w:eastAsia="cs-CZ"/>
        </w:rPr>
        <w:t xml:space="preserve">částka ve výši devadesáti procent (90 %) z ceny předmětu koupě bude uhrazena po dodání předmětu koupě, tedy po řádném předání (po podepsání </w:t>
      </w:r>
      <w:r w:rsidR="002B6031" w:rsidRPr="00AE7866">
        <w:rPr>
          <w:rFonts w:eastAsia="Times New Roman" w:cs="Times New Roman"/>
          <w:lang w:eastAsia="cs-CZ"/>
        </w:rPr>
        <w:t>schvalovacího</w:t>
      </w:r>
      <w:r w:rsidRPr="00AE7866">
        <w:rPr>
          <w:rFonts w:eastAsia="Times New Roman" w:cs="Times New Roman"/>
          <w:lang w:eastAsia="cs-CZ"/>
        </w:rPr>
        <w:t xml:space="preserve"> protokolu), v souladu s </w:t>
      </w:r>
      <w:proofErr w:type="spellStart"/>
      <w:proofErr w:type="gramStart"/>
      <w:r w:rsidR="005F6644" w:rsidRPr="00AE7866">
        <w:rPr>
          <w:rFonts w:eastAsia="Times New Roman" w:cs="Times New Roman"/>
          <w:lang w:eastAsia="cs-CZ"/>
        </w:rPr>
        <w:t>č.l</w:t>
      </w:r>
      <w:proofErr w:type="spellEnd"/>
      <w:r w:rsidRPr="00AE7866">
        <w:rPr>
          <w:rFonts w:eastAsia="Times New Roman" w:cs="Times New Roman"/>
          <w:lang w:eastAsia="cs-CZ"/>
        </w:rPr>
        <w:t xml:space="preserve"> 3.</w:t>
      </w:r>
      <w:r w:rsidR="005F6644" w:rsidRPr="00AE7866">
        <w:rPr>
          <w:rFonts w:eastAsia="Times New Roman" w:cs="Times New Roman"/>
          <w:lang w:eastAsia="cs-CZ"/>
        </w:rPr>
        <w:t>2</w:t>
      </w:r>
      <w:proofErr w:type="gramEnd"/>
      <w:r w:rsidR="005F6644" w:rsidRPr="00AE7866">
        <w:rPr>
          <w:rFonts w:eastAsia="Times New Roman" w:cs="Times New Roman"/>
          <w:lang w:eastAsia="cs-CZ"/>
        </w:rPr>
        <w:t xml:space="preserve"> a</w:t>
      </w:r>
      <w:r w:rsidRPr="00AE7866">
        <w:rPr>
          <w:rFonts w:eastAsia="Times New Roman" w:cs="Times New Roman"/>
          <w:lang w:eastAsia="cs-CZ"/>
        </w:rPr>
        <w:t>) této smlouvy,</w:t>
      </w:r>
    </w:p>
    <w:p w14:paraId="3FDACD8F" w14:textId="69DA4F9F" w:rsidR="00E06A43" w:rsidRPr="00AE7866" w:rsidRDefault="00933016" w:rsidP="002F3F3E">
      <w:pPr>
        <w:pStyle w:val="Odstavecseseznamem"/>
        <w:numPr>
          <w:ilvl w:val="0"/>
          <w:numId w:val="8"/>
        </w:numPr>
        <w:ind w:left="1134" w:hanging="414"/>
        <w:rPr>
          <w:rFonts w:eastAsia="Times New Roman" w:cs="Times New Roman"/>
          <w:lang w:eastAsia="cs-CZ"/>
        </w:rPr>
      </w:pPr>
      <w:r w:rsidRPr="00AE7866">
        <w:rPr>
          <w:rFonts w:eastAsia="Times New Roman" w:cs="Times New Roman"/>
          <w:lang w:eastAsia="cs-CZ"/>
        </w:rPr>
        <w:t xml:space="preserve">částka ve výši deseti procent (10 %) z ceny předmětu koupě bude uhrazena po ukončení akceptačního řízení (po podepsání </w:t>
      </w:r>
      <w:r w:rsidR="002B6031" w:rsidRPr="00AE7866">
        <w:rPr>
          <w:rFonts w:eastAsia="Times New Roman" w:cs="Times New Roman"/>
          <w:lang w:eastAsia="cs-CZ"/>
        </w:rPr>
        <w:t>předávacího</w:t>
      </w:r>
      <w:r w:rsidRPr="00AE7866">
        <w:rPr>
          <w:rFonts w:eastAsia="Times New Roman" w:cs="Times New Roman"/>
          <w:lang w:eastAsia="cs-CZ"/>
        </w:rPr>
        <w:t xml:space="preserve"> protokolu), v souladu s odst. 3.</w:t>
      </w:r>
      <w:r w:rsidR="005F6644" w:rsidRPr="00AE7866">
        <w:rPr>
          <w:rFonts w:eastAsia="Times New Roman" w:cs="Times New Roman"/>
          <w:lang w:eastAsia="cs-CZ"/>
        </w:rPr>
        <w:t xml:space="preserve">2 </w:t>
      </w:r>
      <w:r w:rsidRPr="00AE7866">
        <w:rPr>
          <w:rFonts w:eastAsia="Times New Roman" w:cs="Times New Roman"/>
          <w:lang w:eastAsia="cs-CZ"/>
        </w:rPr>
        <w:t>b) této smlouvy.</w:t>
      </w:r>
    </w:p>
    <w:p w14:paraId="1D2D75B7" w14:textId="3B71AE3B" w:rsidR="00933016" w:rsidRDefault="00933016" w:rsidP="002F3F3E">
      <w:pPr>
        <w:pStyle w:val="Odstavecseseznamem"/>
        <w:numPr>
          <w:ilvl w:val="1"/>
          <w:numId w:val="6"/>
        </w:numPr>
        <w:ind w:left="709" w:hanging="709"/>
        <w:rPr>
          <w:rFonts w:eastAsia="Times New Roman" w:cs="Times New Roman"/>
          <w:lang w:eastAsia="cs-CZ"/>
        </w:rPr>
      </w:pPr>
      <w:r w:rsidRPr="00AE7866">
        <w:rPr>
          <w:rFonts w:eastAsia="Times New Roman" w:cs="Times New Roman"/>
          <w:lang w:eastAsia="cs-CZ"/>
        </w:rPr>
        <w:t>Cena předmětu koupě bude hrazena vždy na základě daňového dokladu (faktury), jenž je Prodávající povinen vystavit a odeslat</w:t>
      </w:r>
      <w:r w:rsidRPr="00933016">
        <w:rPr>
          <w:rFonts w:eastAsia="Times New Roman" w:cs="Times New Roman"/>
          <w:lang w:eastAsia="cs-CZ"/>
        </w:rPr>
        <w:t xml:space="preserve"> Kupujícímu bez zbytečného odkladu poté, kdy mu vzniklo právo na jeho vystavení.</w:t>
      </w:r>
    </w:p>
    <w:p w14:paraId="62C3B9DB" w14:textId="0A10832A" w:rsidR="00914B29" w:rsidRPr="00191C6F" w:rsidRDefault="00914B29" w:rsidP="002F3F3E">
      <w:pPr>
        <w:pStyle w:val="Odstavecseseznamem"/>
        <w:numPr>
          <w:ilvl w:val="1"/>
          <w:numId w:val="6"/>
        </w:numPr>
        <w:ind w:left="709" w:hanging="709"/>
        <w:rPr>
          <w:rFonts w:eastAsia="Times New Roman" w:cs="Times New Roman"/>
          <w:lang w:eastAsia="cs-CZ"/>
        </w:rPr>
      </w:pPr>
      <w:r>
        <w:rPr>
          <w:rFonts w:eastAsia="Times New Roman" w:cs="Times New Roman"/>
          <w:lang w:eastAsia="cs-CZ"/>
        </w:rPr>
        <w:t>Splatnost faktur vyhotovených v rámci této Smlouvy je 60 dnů.</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6A44C71B" w:rsidR="00D85C5B" w:rsidRPr="00933016" w:rsidRDefault="00933016" w:rsidP="00191C6F">
      <w:pPr>
        <w:pStyle w:val="Nadpis2"/>
      </w:pPr>
      <w:r w:rsidRPr="00933016">
        <w:t xml:space="preserve">Místo dodání vozidla Kupujícímu je pracoviště </w:t>
      </w:r>
      <w:r w:rsidR="00F52DE9" w:rsidRPr="00F52DE9">
        <w:t xml:space="preserve">Správy železnic, státní organizace </w:t>
      </w:r>
      <w:r w:rsidR="00F52DE9" w:rsidRPr="00F52DE9">
        <w:br/>
      </w:r>
      <w:r w:rsidR="004A4441" w:rsidRPr="004A4441">
        <w:t>Centrum telematiky a diagnostiky</w:t>
      </w:r>
      <w:bookmarkStart w:id="0" w:name="_GoBack"/>
      <w:bookmarkEnd w:id="0"/>
      <w:r w:rsidRPr="00933016">
        <w:t xml:space="preserve"> </w:t>
      </w:r>
      <w:r w:rsidR="00507F18">
        <w:t xml:space="preserve">Riegrovo nám. 914 </w:t>
      </w:r>
      <w:r w:rsidRPr="00933016">
        <w:t>Hrad</w:t>
      </w:r>
      <w:r w:rsidR="00507F18">
        <w:t>e</w:t>
      </w:r>
      <w:r w:rsidRPr="00933016">
        <w:t>c Králové.</w:t>
      </w:r>
    </w:p>
    <w:p w14:paraId="5115D35D" w14:textId="027B75C5" w:rsidR="00D85C5B" w:rsidRPr="00AE7866" w:rsidRDefault="00933016" w:rsidP="00191C6F">
      <w:pPr>
        <w:pStyle w:val="Nadpis2"/>
      </w:pPr>
      <w:r w:rsidRPr="00933016">
        <w:t xml:space="preserve">Předmět koupě </w:t>
      </w:r>
      <w:r w:rsidRPr="00AE7866">
        <w:t>bude dodán:</w:t>
      </w:r>
    </w:p>
    <w:p w14:paraId="38C6BADD" w14:textId="6EF82F6F" w:rsidR="00933016" w:rsidRPr="00AE7866" w:rsidRDefault="00933016" w:rsidP="002F3F3E">
      <w:pPr>
        <w:pStyle w:val="Odstavecseseznamem"/>
        <w:numPr>
          <w:ilvl w:val="0"/>
          <w:numId w:val="9"/>
        </w:numPr>
        <w:ind w:left="1134" w:hanging="425"/>
        <w:rPr>
          <w:rFonts w:eastAsia="Times New Roman" w:cs="Times New Roman"/>
          <w:lang w:eastAsia="cs-CZ"/>
        </w:rPr>
      </w:pPr>
      <w:r w:rsidRPr="00AE7866">
        <w:rPr>
          <w:rFonts w:eastAsia="Times New Roman" w:cs="Times New Roman"/>
          <w:lang w:eastAsia="cs-CZ"/>
        </w:rPr>
        <w:t xml:space="preserve">Prodávající se zavazuje nejpozději do </w:t>
      </w:r>
      <w:r w:rsidR="002B6031" w:rsidRPr="00AE7866">
        <w:rPr>
          <w:rFonts w:eastAsia="Times New Roman" w:cs="Times New Roman"/>
          <w:lang w:eastAsia="cs-CZ"/>
        </w:rPr>
        <w:t>dvaceti tří</w:t>
      </w:r>
      <w:r w:rsidRPr="00AE7866">
        <w:rPr>
          <w:rFonts w:eastAsia="Times New Roman" w:cs="Times New Roman"/>
          <w:lang w:eastAsia="cs-CZ"/>
        </w:rPr>
        <w:t xml:space="preserve"> (</w:t>
      </w:r>
      <w:r w:rsidR="002B6031" w:rsidRPr="00AE7866">
        <w:rPr>
          <w:rFonts w:eastAsia="Times New Roman" w:cs="Times New Roman"/>
          <w:lang w:eastAsia="cs-CZ"/>
        </w:rPr>
        <w:t>2</w:t>
      </w:r>
      <w:r w:rsidRPr="00AE7866">
        <w:rPr>
          <w:rFonts w:eastAsia="Times New Roman" w:cs="Times New Roman"/>
          <w:lang w:eastAsia="cs-CZ"/>
        </w:rPr>
        <w:t xml:space="preserve">3) kalendářních měsíců od </w:t>
      </w:r>
      <w:r w:rsidR="006B45AD" w:rsidRPr="00AE7866">
        <w:rPr>
          <w:rFonts w:eastAsia="Times New Roman" w:cs="Times New Roman"/>
          <w:lang w:eastAsia="cs-CZ"/>
        </w:rPr>
        <w:t xml:space="preserve">účinnosti </w:t>
      </w:r>
      <w:r w:rsidRPr="00AE7866">
        <w:rPr>
          <w:rFonts w:eastAsia="Times New Roman" w:cs="Times New Roman"/>
          <w:lang w:eastAsia="cs-CZ"/>
        </w:rPr>
        <w:t xml:space="preserve">této smlouvy řádně </w:t>
      </w:r>
      <w:r w:rsidR="002642AC" w:rsidRPr="00AE7866">
        <w:rPr>
          <w:rFonts w:eastAsia="Times New Roman" w:cs="Times New Roman"/>
          <w:lang w:eastAsia="cs-CZ"/>
        </w:rPr>
        <w:t>dokončit</w:t>
      </w:r>
      <w:r w:rsidRPr="00AE7866">
        <w:rPr>
          <w:rFonts w:eastAsia="Times New Roman" w:cs="Times New Roman"/>
          <w:lang w:eastAsia="cs-CZ"/>
        </w:rPr>
        <w:t xml:space="preserve"> ucelený </w:t>
      </w:r>
      <w:r w:rsidR="002B6031" w:rsidRPr="00AE7866">
        <w:rPr>
          <w:rFonts w:eastAsia="Times New Roman" w:cs="Times New Roman"/>
          <w:lang w:eastAsia="cs-CZ"/>
        </w:rPr>
        <w:t>inspekční</w:t>
      </w:r>
      <w:r w:rsidRPr="00AE7866">
        <w:rPr>
          <w:rFonts w:eastAsia="Times New Roman" w:cs="Times New Roman"/>
          <w:lang w:eastAsia="cs-CZ"/>
        </w:rPr>
        <w:t xml:space="preserve"> vůz (vozidlovou i instalovanou </w:t>
      </w:r>
      <w:r w:rsidR="002B6031" w:rsidRPr="00AE7866">
        <w:rPr>
          <w:rFonts w:eastAsia="Times New Roman" w:cs="Times New Roman"/>
          <w:lang w:eastAsia="cs-CZ"/>
        </w:rPr>
        <w:t>mechanizační</w:t>
      </w:r>
      <w:r w:rsidRPr="00AE7866">
        <w:rPr>
          <w:rFonts w:eastAsia="Times New Roman" w:cs="Times New Roman"/>
          <w:lang w:eastAsia="cs-CZ"/>
        </w:rPr>
        <w:t xml:space="preserve"> </w:t>
      </w:r>
      <w:r w:rsidR="002B6031" w:rsidRPr="00AE7866">
        <w:rPr>
          <w:rFonts w:eastAsia="Times New Roman" w:cs="Times New Roman"/>
          <w:lang w:eastAsia="cs-CZ"/>
        </w:rPr>
        <w:t xml:space="preserve">nástavbovou </w:t>
      </w:r>
      <w:r w:rsidRPr="00AE7866">
        <w:rPr>
          <w:rFonts w:eastAsia="Times New Roman" w:cs="Times New Roman"/>
          <w:lang w:eastAsia="cs-CZ"/>
        </w:rPr>
        <w:t xml:space="preserve">část předmětu koupě) schválenou Drážním úřadem k provádění zkoušek za provozu (ucelený funkční celek). Součástí dodávky je předání technické dokumentace v rozsahu stanoveném v příloze č. 1 této smlouvy. Smluvní strany následně podepíší </w:t>
      </w:r>
      <w:r w:rsidR="009D2DAF" w:rsidRPr="00AE7866">
        <w:rPr>
          <w:rFonts w:eastAsia="Times New Roman" w:cs="Times New Roman"/>
          <w:lang w:eastAsia="cs-CZ"/>
        </w:rPr>
        <w:t>schvalovací</w:t>
      </w:r>
      <w:r w:rsidRPr="00AE7866">
        <w:rPr>
          <w:rFonts w:eastAsia="Times New Roman" w:cs="Times New Roman"/>
          <w:lang w:eastAsia="cs-CZ"/>
        </w:rPr>
        <w:t xml:space="preserve"> protokol o splnění této první etapy, kterým bude zahájena druhá (předávací) etapa.</w:t>
      </w:r>
    </w:p>
    <w:p w14:paraId="5AA0C00D" w14:textId="73C1D044" w:rsidR="00933016" w:rsidRPr="00AE7866" w:rsidRDefault="00933016" w:rsidP="002F3F3E">
      <w:pPr>
        <w:pStyle w:val="Odstavecseseznamem"/>
        <w:numPr>
          <w:ilvl w:val="0"/>
          <w:numId w:val="9"/>
        </w:numPr>
        <w:ind w:left="1134" w:hanging="425"/>
        <w:rPr>
          <w:rFonts w:eastAsia="Times New Roman" w:cs="Times New Roman"/>
          <w:lang w:eastAsia="cs-CZ"/>
        </w:rPr>
      </w:pPr>
      <w:r w:rsidRPr="00AE7866">
        <w:rPr>
          <w:rFonts w:eastAsia="Times New Roman" w:cs="Times New Roman"/>
          <w:lang w:eastAsia="cs-CZ"/>
        </w:rPr>
        <w:t xml:space="preserve">Prodávající se zavazuje nejpozději do </w:t>
      </w:r>
      <w:r w:rsidR="009D2DAF" w:rsidRPr="00AE7866">
        <w:rPr>
          <w:rFonts w:eastAsia="Times New Roman" w:cs="Times New Roman"/>
          <w:lang w:eastAsia="cs-CZ"/>
        </w:rPr>
        <w:t>dvaceti čtyř</w:t>
      </w:r>
      <w:r w:rsidRPr="00AE7866">
        <w:rPr>
          <w:rFonts w:eastAsia="Times New Roman" w:cs="Times New Roman"/>
          <w:lang w:eastAsia="cs-CZ"/>
        </w:rPr>
        <w:t xml:space="preserve"> (</w:t>
      </w:r>
      <w:r w:rsidR="009D2DAF" w:rsidRPr="00AE7866">
        <w:rPr>
          <w:rFonts w:eastAsia="Times New Roman" w:cs="Times New Roman"/>
          <w:lang w:eastAsia="cs-CZ"/>
        </w:rPr>
        <w:t>24</w:t>
      </w:r>
      <w:r w:rsidRPr="00AE7866">
        <w:rPr>
          <w:rFonts w:eastAsia="Times New Roman" w:cs="Times New Roman"/>
          <w:lang w:eastAsia="cs-CZ"/>
        </w:rPr>
        <w:t xml:space="preserve">) kalendářních měsíců od </w:t>
      </w:r>
      <w:r w:rsidR="006B45AD" w:rsidRPr="00AE7866">
        <w:rPr>
          <w:rFonts w:eastAsia="Times New Roman" w:cs="Times New Roman"/>
          <w:lang w:eastAsia="cs-CZ"/>
        </w:rPr>
        <w:t>účinnosti</w:t>
      </w:r>
      <w:r w:rsidRPr="00AE7866">
        <w:rPr>
          <w:rFonts w:eastAsia="Times New Roman" w:cs="Times New Roman"/>
          <w:lang w:eastAsia="cs-CZ"/>
        </w:rPr>
        <w:t xml:space="preserve"> této smlouvy řádně dokončit akceptační řízení a celý předmět koupě řádně a včas dodat a předat. Smluvní strany následně podepíší </w:t>
      </w:r>
      <w:r w:rsidR="009D2DAF" w:rsidRPr="00AE7866">
        <w:rPr>
          <w:rFonts w:eastAsia="Times New Roman" w:cs="Times New Roman"/>
          <w:lang w:eastAsia="cs-CZ"/>
        </w:rPr>
        <w:t>předávací</w:t>
      </w:r>
      <w:r w:rsidRPr="00AE7866">
        <w:rPr>
          <w:rFonts w:eastAsia="Times New Roman" w:cs="Times New Roman"/>
          <w:lang w:eastAsia="cs-CZ"/>
        </w:rPr>
        <w:t xml:space="preserve"> protokol.</w:t>
      </w:r>
    </w:p>
    <w:p w14:paraId="5561AAAE" w14:textId="7113D1F7" w:rsidR="00933016" w:rsidRDefault="00933016" w:rsidP="00933016">
      <w:pPr>
        <w:pStyle w:val="Nadpis1"/>
        <w:rPr>
          <w:rFonts w:eastAsia="Times New Roman"/>
          <w:lang w:eastAsia="cs-CZ"/>
        </w:rPr>
      </w:pPr>
      <w:r>
        <w:rPr>
          <w:rFonts w:eastAsia="Times New Roman"/>
          <w:lang w:eastAsia="cs-CZ"/>
        </w:rPr>
        <w:t>Podmínky dodávky</w:t>
      </w:r>
    </w:p>
    <w:p w14:paraId="51DF2E02" w14:textId="0CBF069B" w:rsidR="00933016" w:rsidRPr="00AE7866" w:rsidRDefault="00933016" w:rsidP="009D2DAF">
      <w:pPr>
        <w:pStyle w:val="Nadpis2"/>
      </w:pPr>
      <w:r w:rsidRPr="00AE7866">
        <w:t xml:space="preserve">Prodávající je povinen nejpozději do tří (3) kalendářních měsíců od data </w:t>
      </w:r>
      <w:r w:rsidR="00774EEE" w:rsidRPr="00AE7866">
        <w:t xml:space="preserve">účinnosti </w:t>
      </w:r>
      <w:r w:rsidRPr="00AE7866">
        <w:t xml:space="preserve">této </w:t>
      </w:r>
      <w:r w:rsidR="00774EEE" w:rsidRPr="00AE7866">
        <w:t>S</w:t>
      </w:r>
      <w:r w:rsidRPr="00AE7866">
        <w:t xml:space="preserve">mlouvy předložit Kupujícímu ke schválení Projektovou a realizační dokumentaci (dále také jen „Projekt“) pro provádění předmětu koupě alespoň ve dvou (2) </w:t>
      </w:r>
      <w:r w:rsidR="007C3FBE" w:rsidRPr="00AE7866">
        <w:t xml:space="preserve">tištěných </w:t>
      </w:r>
      <w:r w:rsidRPr="00AE7866">
        <w:t>vyhotoveních</w:t>
      </w:r>
      <w:r w:rsidR="007C3FBE" w:rsidRPr="00AE7866">
        <w:t xml:space="preserve"> a jedné elektronické</w:t>
      </w:r>
      <w:r w:rsidRPr="00AE7866">
        <w:t xml:space="preserve">, pokud Kupující nestanoví jinak, jejíž součástí bude </w:t>
      </w:r>
      <w:r w:rsidR="009D2DAF" w:rsidRPr="00AE7866">
        <w:t xml:space="preserve">technický popis plnění jednotlivých bodů technické specifikace vozidla, </w:t>
      </w:r>
      <w:r w:rsidRPr="00AE7866">
        <w:t xml:space="preserve">harmonogram plnění předmětu koupě a úprava procesu akceptace, předání a převzetí předmětu koupě. </w:t>
      </w:r>
      <w:r w:rsidRPr="00AE7866">
        <w:lastRenderedPageBreak/>
        <w:t>Projektová a realizační dokumentace musí být plně v souladu s touto smlouvou, zejména s její Přílohou č. 1 a musí být prokazatelně projednána a písemně odsouhlasena Kupujícím. Kupující je oprávněn vznést k Prodávajícím předložené Projektové a realizační dokumentaci své písemné připomínky do deseti (10) pracovních dnů ode dne, kdy mu byla Prodávajícím předložena ke schválení. Prodávající se zavazuje ve lhůtě patnácti (15) pracovních dnů od obdržení připomínek od Kupujícího příslušnou Projektovou a realizační dokumentaci nebo její část upravit podle připomínek vznesených Kupujícím a ve stejné lhůtě i předložit, a to i opakovaně, nebude-li smluvními stranami sjednáno jinak. Prodávající je povinen písemně (postačuje email doručený na adresu kontaktní osoby Kupujícího) upozornit Kupujícího na případnou nevhodnost jeho připomínek. Bude-li však Kupující na svých připomínkách přes upozornění Prodávajícího dle předchozí věty trvat, je Prodávající povinen takové připomínky do dokumentace zapracovat. O schválení příslušné Projektové a realizační dokumentace bude oprávněnými zástupci smluvních stran podepsán písemný protokol. Projektová dokumentace musí být zpracována a předložena Kupujícímu v českém jazyce.</w:t>
      </w:r>
    </w:p>
    <w:p w14:paraId="36B208AD" w14:textId="77777777" w:rsidR="009D2DAF" w:rsidRPr="00AE7866" w:rsidRDefault="00933016" w:rsidP="009D2DAF">
      <w:pPr>
        <w:pStyle w:val="Nadpis2"/>
      </w:pPr>
      <w:r w:rsidRPr="00AE7866">
        <w:t>Pro účely kontroly průběhu provádění předmětu koupě je součástí Projektové a realizační dokumentace harmonogram plnění předmětu koupě, který bude mimo jiné obsahovat i termíny pro zaškolení osob Kupujícího pro provoz a údržbu ve smyslu této smlouvy a režim kontrolních dnů, ve kterých bude docházet ke kontrole provádění předmětu koupě ze strany Kupujícího. Kontrolní dny musí být konány minimálně jednou za měsíc. O průběhu konání kontrolního dne a závěrech této kontroly je Prodávající povinen sepsat písemný záznam, který bude podepsán zástupci obou smluvních stran.</w:t>
      </w:r>
      <w:r w:rsidR="009D2DAF" w:rsidRPr="00AE7866">
        <w:t xml:space="preserve"> Harmonogram plnění vytvoří Prodávající, a to nejpozději do 14 dnů od účinnosti smlouvy, podrobný harmonogram musí být nastaven tak, aby byly dodrženy lhůty dodání dle čl. 2 </w:t>
      </w:r>
      <w:proofErr w:type="gramStart"/>
      <w:r w:rsidR="009D2DAF" w:rsidRPr="00AE7866">
        <w:t>této</w:t>
      </w:r>
      <w:proofErr w:type="gramEnd"/>
      <w:r w:rsidR="009D2DAF" w:rsidRPr="00AE7866">
        <w:t xml:space="preserve"> Smlouvy. Tento harmonogram bude schválen kupujícím a může být následně měněn pouze po předchozím písemném souhlasu Kupujícího.</w:t>
      </w:r>
    </w:p>
    <w:p w14:paraId="0A0EB17A" w14:textId="479B8761" w:rsidR="00933016" w:rsidRDefault="00933016" w:rsidP="00191C6F">
      <w:pPr>
        <w:pStyle w:val="Nadpis2"/>
      </w:pPr>
      <w:r w:rsidRPr="00AE7866">
        <w:t>Kupující je oprávněn kontrolovat průběh výroby vozidla v kterémkoliv stádiu, a to prostřednictvím svého kontaktního zaměstnance. Za účelem kontroly</w:t>
      </w:r>
      <w:r>
        <w:t xml:space="preserve"> je Prodávající povinen poskytnout kontaktnímu zaměstnanci Kupujícího </w:t>
      </w:r>
      <w:r w:rsidR="00A95070">
        <w:t>nezbytnou součinnost včetně</w:t>
      </w:r>
      <w:r>
        <w:t xml:space="preserve"> nahlédnutí</w:t>
      </w:r>
      <w:r w:rsidR="00A95070">
        <w:t xml:space="preserve"> do</w:t>
      </w:r>
      <w:r>
        <w:t xml:space="preserve"> písemn</w:t>
      </w:r>
      <w:r w:rsidR="00A95070">
        <w:t>ých</w:t>
      </w:r>
      <w:r>
        <w:t xml:space="preserve"> podklad</w:t>
      </w:r>
      <w:r w:rsidR="00A95070">
        <w:t>ů</w:t>
      </w:r>
      <w:r>
        <w:t xml:space="preserve">, které se vztahují k výrobě vozidla. </w:t>
      </w:r>
    </w:p>
    <w:p w14:paraId="5CB95934" w14:textId="4AB223E8" w:rsidR="00933016" w:rsidRDefault="00191C6F" w:rsidP="00191C6F">
      <w:pPr>
        <w:pStyle w:val="Nadpis2"/>
      </w:pPr>
      <w:r>
        <w:t>Vozidlo</w:t>
      </w:r>
      <w:r w:rsidR="00933016">
        <w:t xml:space="preserve"> musí splňovat ustanovení zákona č. 266/1994 Sb., o dráhách, v platném znění (dále jen „zákon o dráhách“), prováděcích vyhlášek k tomuto zákonu, platných předpisů provozovatele, vztahujících se k plnění předmětu této smlouvy, a odpovídat schváleným technickým podmínkám (dále jen „TP") a výkresové dokumentaci. Dále musí být vozidlo vybaveno protokolem o provedené technické kontrole dle § 64 vyhlášky Ministerstva dopravy č. 173/1995 Sb., kterou se vydává dopravní řád drah, v platném znění (dále jen „vyhláška č. 173/1995 Sb.“).</w:t>
      </w:r>
    </w:p>
    <w:p w14:paraId="0F9231B5" w14:textId="3DAAB4E8" w:rsidR="00933016" w:rsidRDefault="00933016" w:rsidP="00191C6F">
      <w:pPr>
        <w:pStyle w:val="Nadpis2"/>
      </w:pPr>
      <w:r>
        <w:t xml:space="preserve">Konečné předání předmětu koupě (dodání) a převzetí vozidla, vybaveného všemi doklady dle zákona o drahách, prováděcích vyhlášek k tomuto zákonu a předpisů provozovatele, a vztahujících se k plnění předmětu této smlouvy a doklady umožňujícími provozování na železniční dopravní cestě České republiky, se uskuteční na </w:t>
      </w:r>
      <w:proofErr w:type="gramStart"/>
      <w:r>
        <w:t xml:space="preserve">pracovišti  </w:t>
      </w:r>
      <w:r w:rsidR="00F52DE9" w:rsidRPr="00F52DE9">
        <w:t>Správy</w:t>
      </w:r>
      <w:proofErr w:type="gramEnd"/>
      <w:r w:rsidR="00F52DE9" w:rsidRPr="00F52DE9">
        <w:t xml:space="preserve"> železnic, státní organizace Technická ústředna dopravní cesty</w:t>
      </w:r>
      <w:r w:rsidR="00F52DE9">
        <w:t>,</w:t>
      </w:r>
      <w:r>
        <w:t xml:space="preserve"> </w:t>
      </w:r>
      <w:r w:rsidR="00507F18">
        <w:t xml:space="preserve">Riegrovo nám. 914 </w:t>
      </w:r>
      <w:r>
        <w:t>Hradec Králové za přítomnosti kontaktních osob Kupujícího a Prodávajícího.</w:t>
      </w:r>
    </w:p>
    <w:p w14:paraId="5CF86A1E" w14:textId="7F522947" w:rsidR="00933016" w:rsidRDefault="00933016" w:rsidP="00191C6F">
      <w:pPr>
        <w:pStyle w:val="Nadpis2"/>
      </w:pPr>
      <w:r>
        <w:t xml:space="preserve">Prodávající písemně </w:t>
      </w:r>
      <w:r w:rsidR="00A95070">
        <w:t xml:space="preserve">informuje </w:t>
      </w:r>
      <w:r>
        <w:t>Kupujícího alespoň 20 pracovních dní před termínem převzetí vozidla, přičemž v písemné výzvě Prodávající uvede následující údaje:</w:t>
      </w:r>
    </w:p>
    <w:p w14:paraId="502AA2FD" w14:textId="77777777" w:rsidR="00191C6F" w:rsidRPr="00191C6F" w:rsidRDefault="00191C6F" w:rsidP="00191C6F">
      <w:pPr>
        <w:rPr>
          <w:lang w:eastAsia="cs-CZ"/>
        </w:rPr>
      </w:pPr>
    </w:p>
    <w:p w14:paraId="410BD7AA" w14:textId="77777777" w:rsidR="00933016" w:rsidRDefault="00933016" w:rsidP="00191C6F">
      <w:pPr>
        <w:ind w:left="1134" w:hanging="425"/>
        <w:rPr>
          <w:lang w:eastAsia="cs-CZ"/>
        </w:rPr>
      </w:pPr>
      <w:r>
        <w:rPr>
          <w:lang w:eastAsia="cs-CZ"/>
        </w:rPr>
        <w:t>I.</w:t>
      </w:r>
      <w:r>
        <w:rPr>
          <w:lang w:eastAsia="cs-CZ"/>
        </w:rPr>
        <w:tab/>
        <w:t>výrobní číslo předávaného vozidla,</w:t>
      </w:r>
    </w:p>
    <w:p w14:paraId="7E5D7BA2" w14:textId="77777777" w:rsidR="00933016" w:rsidRDefault="00933016" w:rsidP="00191C6F">
      <w:pPr>
        <w:ind w:left="1134" w:hanging="425"/>
        <w:rPr>
          <w:lang w:eastAsia="cs-CZ"/>
        </w:rPr>
      </w:pPr>
      <w:r>
        <w:rPr>
          <w:lang w:eastAsia="cs-CZ"/>
        </w:rPr>
        <w:t>II.</w:t>
      </w:r>
      <w:r>
        <w:rPr>
          <w:lang w:eastAsia="cs-CZ"/>
        </w:rPr>
        <w:tab/>
        <w:t>navržené datum předání a převzetí</w:t>
      </w:r>
    </w:p>
    <w:p w14:paraId="635CDEC0" w14:textId="77777777" w:rsidR="00933016" w:rsidRDefault="00933016" w:rsidP="00191C6F">
      <w:pPr>
        <w:ind w:left="1134" w:hanging="425"/>
        <w:rPr>
          <w:lang w:eastAsia="cs-CZ"/>
        </w:rPr>
      </w:pPr>
      <w:r>
        <w:rPr>
          <w:lang w:eastAsia="cs-CZ"/>
        </w:rPr>
        <w:t>III.</w:t>
      </w:r>
      <w:r>
        <w:rPr>
          <w:lang w:eastAsia="cs-CZ"/>
        </w:rPr>
        <w:tab/>
        <w:t>souhrnný přehled jednotlivých, již splněných akceptačních kroků a dílčích etap</w:t>
      </w:r>
    </w:p>
    <w:p w14:paraId="5E616FDE" w14:textId="22D52567" w:rsidR="00933016" w:rsidRDefault="00933016" w:rsidP="00191C6F">
      <w:pPr>
        <w:ind w:left="1134" w:hanging="425"/>
        <w:rPr>
          <w:lang w:eastAsia="cs-CZ"/>
        </w:rPr>
      </w:pPr>
      <w:r>
        <w:rPr>
          <w:lang w:eastAsia="cs-CZ"/>
        </w:rPr>
        <w:t>IV.</w:t>
      </w:r>
      <w:r>
        <w:rPr>
          <w:lang w:eastAsia="cs-CZ"/>
        </w:rPr>
        <w:tab/>
        <w:t>harmonogram a přehled jednotlivých předávacích kroků a dílčích etap, po jejichž řádném splnění nastane samotný proces předání a převzetí uceleného díla.</w:t>
      </w:r>
    </w:p>
    <w:p w14:paraId="3198EE1D" w14:textId="764BD9C0" w:rsidR="00933016" w:rsidRDefault="00933016" w:rsidP="00191C6F">
      <w:pPr>
        <w:pStyle w:val="Nadpis2"/>
        <w:numPr>
          <w:ilvl w:val="0"/>
          <w:numId w:val="0"/>
        </w:numPr>
      </w:pPr>
      <w:r>
        <w:t>Prodávající je povinen při předání předmětu koupě předat Kupujícímu i veškerou nutnou a vhodnou dokumentaci vztahující se k tomuto předmětu koupě.</w:t>
      </w:r>
    </w:p>
    <w:p w14:paraId="0EBBA41F" w14:textId="77777777" w:rsidR="00191C6F" w:rsidRPr="00191C6F" w:rsidRDefault="00191C6F" w:rsidP="00191C6F">
      <w:pPr>
        <w:rPr>
          <w:lang w:eastAsia="cs-CZ"/>
        </w:rPr>
      </w:pPr>
    </w:p>
    <w:p w14:paraId="657B9FFB" w14:textId="08E9FEE4" w:rsidR="00933016" w:rsidRDefault="00933016" w:rsidP="00191C6F">
      <w:pPr>
        <w:pStyle w:val="Nadpis2"/>
      </w:pPr>
      <w:r>
        <w:lastRenderedPageBreak/>
        <w:t xml:space="preserve">Kupující se zavazuje Prodávajícímu termín převzetí předmětu koupě (vozidla) do pěti pracovních dní buď potvrdit, nebo požádat o změnu termínu převzetí. </w:t>
      </w:r>
    </w:p>
    <w:p w14:paraId="0FECADEC" w14:textId="146DCB0B" w:rsidR="00933016" w:rsidRPr="00AE7866" w:rsidRDefault="00933016" w:rsidP="00191C6F">
      <w:pPr>
        <w:pStyle w:val="Nadpis2"/>
      </w:pPr>
      <w:r>
        <w:t xml:space="preserve">O řádném předání a převzetí uceleného funkčního celku a dalších částí předmětu koupě bude sepsán písemný předávací protokol, přičemž podrobný postup a rozpis přejímacích procedur a jízd musí být zpracován v Projektové a realizační dokumentaci. Kupující je oprávněn odmítnout podpis předávacího protokolu, pokud dodaný předmět koupě není plně v souladu s </w:t>
      </w:r>
      <w:r w:rsidRPr="00AE7866">
        <w:t>Projektovou a realizační dokumentací schválenou Kupujícím. Kupující je oprávněn odmítnout podpis předávacího protokolu také v případě, že nebude dodána a převzata některá z dalších částí předmětu koupě.</w:t>
      </w:r>
    </w:p>
    <w:p w14:paraId="6C61B983" w14:textId="022EFFB7" w:rsidR="00933016" w:rsidRPr="00AE7866" w:rsidRDefault="00933016" w:rsidP="00191C6F">
      <w:pPr>
        <w:pStyle w:val="Nadpis2"/>
      </w:pPr>
      <w:r w:rsidRPr="00AE7866">
        <w:t xml:space="preserve">Před zahájením zkoušek za provozu zorganizuje a provede Prodávající proškolení pracovníků (minimálně </w:t>
      </w:r>
      <w:r w:rsidR="0009466D" w:rsidRPr="00AE7866">
        <w:t>3</w:t>
      </w:r>
      <w:r w:rsidRPr="00AE7866">
        <w:t xml:space="preserve"> osob) z obsluhy </w:t>
      </w:r>
      <w:proofErr w:type="gramStart"/>
      <w:r w:rsidRPr="00AE7866">
        <w:t>vozidla  v takovém</w:t>
      </w:r>
      <w:proofErr w:type="gramEnd"/>
      <w:r w:rsidRPr="00AE7866">
        <w:t xml:space="preserve"> rozsahu, aby pracovníci byli způsobilí k samostatnému provádění akceptačních testů a zkoušek.</w:t>
      </w:r>
      <w:r w:rsidR="00A95070" w:rsidRPr="00AE7866">
        <w:t xml:space="preserve"> Proškolení těchto osob je zahrnuto v ceně vozidla dle čl. 2 </w:t>
      </w:r>
      <w:proofErr w:type="gramStart"/>
      <w:r w:rsidR="00A95070" w:rsidRPr="00AE7866">
        <w:t>této</w:t>
      </w:r>
      <w:proofErr w:type="gramEnd"/>
      <w:r w:rsidR="00A95070" w:rsidRPr="00AE7866">
        <w:t xml:space="preserve"> Smlouvy.</w:t>
      </w:r>
    </w:p>
    <w:p w14:paraId="121B886E" w14:textId="389E4794" w:rsidR="00933016" w:rsidRPr="00AE7866" w:rsidRDefault="00933016" w:rsidP="009D2DAF">
      <w:pPr>
        <w:pStyle w:val="Nadpis2"/>
      </w:pPr>
      <w:r w:rsidRPr="00AE7866">
        <w:t xml:space="preserve">Po </w:t>
      </w:r>
      <w:r w:rsidR="009D2DAF" w:rsidRPr="00AE7866">
        <w:t>schvál</w:t>
      </w:r>
      <w:r w:rsidRPr="00AE7866">
        <w:t xml:space="preserve">ení uceleného funkčního celku </w:t>
      </w:r>
      <w:r w:rsidR="009D2DAF" w:rsidRPr="00AE7866">
        <w:t xml:space="preserve">dle bodu 3.2 a) </w:t>
      </w:r>
      <w:r w:rsidRPr="00AE7866">
        <w:t>bude Prodávající za účasti Kupujícího provádět funkční zkoušky včetně kontrolních testů za účelem ověření, zda je předmět koupě plně v souladu s touto smlouvou (tj. zejména s Projektovou a realizační dokumentaci schválenou Kupujícím a za účelem zjištění případných vad předmětu koupě</w:t>
      </w:r>
      <w:r w:rsidR="009D2DAF" w:rsidRPr="00AE7866">
        <w:t>, během této etapy budou uskutečňovány akceptační procedury, definované v projektové a realizační dokumentaci dle bodu 4.1.</w:t>
      </w:r>
    </w:p>
    <w:p w14:paraId="4C38FB0D" w14:textId="6EA737DC" w:rsidR="00933016" w:rsidRDefault="00933016" w:rsidP="00191C6F">
      <w:pPr>
        <w:pStyle w:val="Nadpis2"/>
      </w:pPr>
      <w:r w:rsidRPr="00AE7866">
        <w:t xml:space="preserve">Prodávající je povinen dále v rámci plnění dle této smlouvy zajistit kompletní schválení a povolení pro provoz vozu na železnicích v České republice Drážním úřadem. Prodávající je povinen rovněž zajistit veškerou potřebnou a vhodnou technickou dokumentaci k povolení zkoušek za jízdy Drážním úřadem. Technické kontroly </w:t>
      </w:r>
      <w:r w:rsidR="009D2DAF" w:rsidRPr="00AE7866">
        <w:t>vozidla</w:t>
      </w:r>
      <w:r w:rsidRPr="00AE7866">
        <w:t xml:space="preserve"> musí být možné</w:t>
      </w:r>
      <w:r>
        <w:t xml:space="preserve"> provádět v České republice. Veškerá ustanovení v právních předpisech Evropské unie, technické specifikaci interoperability (TSI), normách, vyhláškách a předpisech Kupujícího vztažené ke konstrukci a provozu měřicího vozu a prováděné diagnostice jsou pro Prodávajícího závazná.</w:t>
      </w:r>
    </w:p>
    <w:p w14:paraId="4F32E7DE" w14:textId="0A2217E7" w:rsidR="00933016" w:rsidRDefault="00933016" w:rsidP="009D2DAF">
      <w:pPr>
        <w:pStyle w:val="Nadpis2"/>
      </w:pPr>
      <w:r>
        <w:t>Prodávající je povinen zajistit potřebné náležitosti a uhradit veškeré příslušné náklady spojené se schválením vozu, dále je povinen zajistit potřebné náležitosti a uhradit veškeré příslušné náklady spojené s funkčními zkouškami (včetně kontrolních testů</w:t>
      </w:r>
      <w:r w:rsidR="009D2DAF" w:rsidRPr="009D2DAF">
        <w:t xml:space="preserve"> a akceptačních jízd</w:t>
      </w:r>
      <w:r>
        <w:t>) a dále je povinen zajistit na své náklady a v potřebném rozsahu vydání průkazu způsobilosti Drážním úřadem. Kupující je povinen poskytnout na své náklady součinnost nutnou pro funkční</w:t>
      </w:r>
      <w:r w:rsidR="009D2DAF">
        <w:t xml:space="preserve"> a akceptační zkoušky</w:t>
      </w:r>
      <w:r>
        <w:t xml:space="preserve">. </w:t>
      </w:r>
    </w:p>
    <w:p w14:paraId="6DF3E7CE" w14:textId="645F8177" w:rsidR="00933016" w:rsidRPr="00AE7866" w:rsidRDefault="00933016" w:rsidP="009D2DAF">
      <w:pPr>
        <w:pStyle w:val="Nadpis2"/>
      </w:pPr>
      <w:r>
        <w:t xml:space="preserve">O řádném provedení celého předmětu koupě bude v rámci akceptačního řízení sepsán písemný předávací protokol, přičemž podrobný postup, rozpis a rozsah akceptačního řízení a akceptačních testů musí být plně v souladu s požadavky Kupujícího a zpracován v Projektové a realizační dokumentaci. Kupující je oprávněn odmítnout podpis předávacího protokolu, pokud dodané plnění není plně v souladu s touto smlouvou a Projektovou a realizační </w:t>
      </w:r>
      <w:r w:rsidRPr="00AE7866">
        <w:t xml:space="preserve">dokumentací schválenou Kupujícím nebo pokud nebyly předány všechny části předmětu koupě. Kupující je oprávněn odmítnout podpis </w:t>
      </w:r>
      <w:r w:rsidR="009D2DAF" w:rsidRPr="00AE7866">
        <w:t>předávacího</w:t>
      </w:r>
      <w:r w:rsidRPr="00AE7866">
        <w:t xml:space="preserve"> protokolu také v případě, že vůz nebude Drážním úřadem schválen k provozu na železnicích v České republice. Do dne podpisu </w:t>
      </w:r>
      <w:r w:rsidR="009D2DAF" w:rsidRPr="00AE7866">
        <w:t>předávacího</w:t>
      </w:r>
      <w:r w:rsidRPr="00AE7866">
        <w:t xml:space="preserve"> protokolu smluvními stranami, není předmět koupě řádně Prodávající</w:t>
      </w:r>
      <w:r w:rsidR="00A95070" w:rsidRPr="00AE7866">
        <w:t>m</w:t>
      </w:r>
      <w:r w:rsidRPr="00AE7866">
        <w:t xml:space="preserve"> proveden a nemůže dojít k úhradě příslušné části ceny předmětu koupě.</w:t>
      </w:r>
    </w:p>
    <w:p w14:paraId="3C5D30CB" w14:textId="600ABCAF" w:rsidR="00933016" w:rsidRPr="00AE7866" w:rsidRDefault="00933016" w:rsidP="009D2DAF">
      <w:pPr>
        <w:pStyle w:val="Nadpis2"/>
      </w:pPr>
      <w:r w:rsidRPr="00AE7866">
        <w:t xml:space="preserve">Podmínkou pro akceptaci předmětu koupě (podpis </w:t>
      </w:r>
      <w:r w:rsidR="009D2DAF" w:rsidRPr="00AE7866">
        <w:t>předávacího</w:t>
      </w:r>
      <w:r w:rsidRPr="00AE7866">
        <w:t xml:space="preserve"> protokolu) podle předchozího odstavce tohoto článku smlouvy je úspěšné provedení akceptačních testů, zaškolení a výcvik obsluhy </w:t>
      </w:r>
      <w:del w:id="1" w:author="Šorf David, Mgr." w:date="2020-03-26T08:28:00Z">
        <w:r w:rsidRPr="00AE7866" w:rsidDel="00914B29">
          <w:delText xml:space="preserve"> </w:delText>
        </w:r>
      </w:del>
      <w:r w:rsidRPr="00AE7866">
        <w:t>a zajištění kompletního schválení a povolení vozu pro provoz na železnicích v České republice Drážním úřadem a předání dalších částí předmětu koupě</w:t>
      </w:r>
      <w:r w:rsidR="009D2DAF" w:rsidRPr="00AE7866">
        <w:t>, zejména návodů k obsluze a údržbě v českém jazyce.</w:t>
      </w:r>
      <w:r w:rsidRPr="00AE7866">
        <w:t xml:space="preserve"> Zajištění akceptačních testů a úhrada veškerých příslušných nákladů spojených s akceptačními testy je povinností Prodávajícího s tím, že Kupující se zavazuje poskytnout potřebnou součinnost k tomu, aby mohlo dojít k akceptaci předmětu koupě.  Nejpozději při akceptačním řízení se Prodávající zavazuje předat Kupujícímu všechny doklady související s provedením předmětu koupě včetně dokumentů o provedení zkoušek a měření, průkazu způsobilosti a dokumentace skutečného provedení.</w:t>
      </w:r>
    </w:p>
    <w:p w14:paraId="4B8CBF0D" w14:textId="4E79A7CD" w:rsidR="00933016" w:rsidRPr="00AE7866" w:rsidRDefault="00933016" w:rsidP="00191C6F">
      <w:pPr>
        <w:pStyle w:val="Nadpis2"/>
      </w:pPr>
      <w:r w:rsidRPr="00AE7866">
        <w:t xml:space="preserve">Veškerá závazná dokumentace a komunikace vztahující se k předmětu koupě, zejména projektová a realizační dokumentace, dokumenty o provedení zkoušek a měření, průkaz způsobilosti a dokumentace skutečného provedení, zápisy z kontrolních dnů, komunikace v rámci reklamačního řízení, školení, návody na </w:t>
      </w:r>
      <w:r w:rsidR="009D2DAF" w:rsidRPr="00AE7866">
        <w:t xml:space="preserve">údržbu, </w:t>
      </w:r>
      <w:r w:rsidRPr="00AE7866">
        <w:t>obsluhu, dodaný a instalovaný SW atp., bude v českém jazyce, pokud Kupující nestanoví jinak.</w:t>
      </w:r>
    </w:p>
    <w:p w14:paraId="4DFC8F98" w14:textId="77777777" w:rsidR="00211E4E" w:rsidRPr="00AE7866" w:rsidRDefault="00211E4E" w:rsidP="00211E4E">
      <w:pPr>
        <w:rPr>
          <w:lang w:eastAsia="cs-CZ"/>
        </w:rPr>
      </w:pPr>
    </w:p>
    <w:p w14:paraId="5F784745" w14:textId="71BD93D4" w:rsidR="00AA03A2" w:rsidRPr="00AE7866" w:rsidRDefault="00AA03A2" w:rsidP="00AA03A2">
      <w:pPr>
        <w:pStyle w:val="Nadpis1"/>
        <w:rPr>
          <w:rFonts w:eastAsia="Times New Roman"/>
          <w:lang w:eastAsia="cs-CZ"/>
        </w:rPr>
      </w:pPr>
      <w:r w:rsidRPr="00AE7866">
        <w:rPr>
          <w:rFonts w:eastAsia="Times New Roman"/>
          <w:lang w:eastAsia="cs-CZ"/>
        </w:rPr>
        <w:lastRenderedPageBreak/>
        <w:t>Dokumentace</w:t>
      </w:r>
    </w:p>
    <w:p w14:paraId="46C09639" w14:textId="774B3111" w:rsidR="00AA03A2" w:rsidRPr="00AE7866" w:rsidRDefault="00211E4E" w:rsidP="00AA03A2">
      <w:pPr>
        <w:pStyle w:val="Nadpis2"/>
      </w:pPr>
      <w:r w:rsidRPr="00AE7866">
        <w:t xml:space="preserve">Prodávající je povinen zpracovat technickou dokumentaci, ve které bude zachyceno skutečné provedení realizace díla (dále jen „dokumentace skutečného provedení“). Dokumentaci skutečného provedení je </w:t>
      </w:r>
      <w:r w:rsidR="00914B29">
        <w:t>Prodávající</w:t>
      </w:r>
      <w:r w:rsidR="00914B29" w:rsidRPr="00AE7866">
        <w:t xml:space="preserve"> </w:t>
      </w:r>
      <w:r w:rsidRPr="00AE7866">
        <w:t>povinen předat objednateli nejpozději při akceptaci díla objednatelem dle čl. 3.2 b) této smlouvy.</w:t>
      </w:r>
    </w:p>
    <w:p w14:paraId="44D844DA" w14:textId="399412A1" w:rsidR="00AA03A2" w:rsidRDefault="00211E4E" w:rsidP="00AA03A2">
      <w:pPr>
        <w:pStyle w:val="Nadpis2"/>
      </w:pPr>
      <w:r w:rsidRPr="00AE7866">
        <w:t>Dokumentace skutečného provedení bude dokumentací řízenou, tzn., že Prodávající musí zajišťovat aktualizaci dokumentace formou změnového řízení, a to po dobu</w:t>
      </w:r>
      <w:r w:rsidRPr="00211E4E">
        <w:t xml:space="preserve"> nejméně 10 let od předání vozidla Kupujícímu. Schválené změny budou předávány formou změnových hlášení. V případě, že jakákoliv třetí osoba provede na předaném vozidle jakoukoliv změnu, která bude mít za následek nutnost změny technické dokumentace, povinnost Prodávajícího zajišťovat aktualizaci dokumentace formou změnového řízení zaniká pro tu část dokumentace touto změnou dotčenou. Toto se nevztahuje na případ změny prováděné na základě smlouvy mezi Prodávajícím a Kupujícím, a to i v případě, že Prodávající bude plnit smlouvu prostřednictvím poddodavatele. Úplata za aktualizaci dokumentace dle tohoto bodu je již zahrnuta v ceně vozidla dle čl. 2 </w:t>
      </w:r>
      <w:proofErr w:type="gramStart"/>
      <w:r w:rsidRPr="00211E4E">
        <w:t>této</w:t>
      </w:r>
      <w:proofErr w:type="gramEnd"/>
      <w:r w:rsidRPr="00211E4E">
        <w:t xml:space="preserve"> Smlouvy.</w:t>
      </w:r>
    </w:p>
    <w:p w14:paraId="2DFE1AF9" w14:textId="7B88684A" w:rsidR="00AA03A2" w:rsidRDefault="00211E4E" w:rsidP="00AA03A2">
      <w:pPr>
        <w:pStyle w:val="Nadpis2"/>
      </w:pPr>
      <w:r w:rsidRPr="00211E4E">
        <w:t>Kupující má právo užívat dokumentaci skutečného provedení za účelem provozu, údržby, běžných a periodických oprav a dalších rekonstrukcí (modernizací) nad rámec předmětu této smlouvy včetně nákupu náhradních dílů od třetích subjektů, a to po dobu životnosti vozidla. V případě, že údržbu, opravy a rekonstrukce (modernizace) provádí pro Kupujícího třetí subjekt, je Kupující oprávněn poskytnout tomuto subjektu a za tímto účelem potřebnou část technické dokumentace. Kupující ve smluvním vztahu s tímto třetím subjektem zakotví povinnost použít předanou technickou dokumentaci pouze pro účely splnění předmětu uzavřeného smluvního vztahu uvedeného v předchozí větě s tím, že třetí subjekt nesmí bez předchozího souhlasu Kupujícího tuto dokumentaci užít jakýmkoliv jiným způsobem. Současně Kupující třetí subjekt ve smlouvě zaváže, že po splnění předmětu této smlouvy vrátí předanou technickou dokumentaci Kupujícímu a případné kopie skartuje.</w:t>
      </w:r>
    </w:p>
    <w:p w14:paraId="0708E667" w14:textId="3F7347D0" w:rsidR="00AA03A2" w:rsidRDefault="00211E4E" w:rsidP="00AA03A2">
      <w:pPr>
        <w:pStyle w:val="Nadpis2"/>
      </w:pPr>
      <w:r w:rsidRPr="00211E4E">
        <w:t>Kupující, případně třetí osoba, je oprávněn dokumentaci skutečného provedení kopírovat, vždy však pouze v nezbytném počtu vyhotovení. O počtu kopií vede kopírující řádnou evidenci.</w:t>
      </w:r>
    </w:p>
    <w:p w14:paraId="5232BEE4" w14:textId="745AA9AC" w:rsidR="00AA03A2" w:rsidRDefault="00211E4E" w:rsidP="00AA03A2">
      <w:pPr>
        <w:pStyle w:val="Nadpis2"/>
      </w:pPr>
      <w:r w:rsidRPr="00211E4E">
        <w:t>Kupující je oprávněn poskytnout nezbytnou část dokumentace jako součást zadávací dokumentace v jakémkoliv zadávacím řízení pro opravy, údržbu event. rekonstrukce (modernizace) vozidel. V zadávacích podmínkách bude zakotvena povinnost třetích subjektů nakládat s touto dokumentací jako s důvěrným materiálem s tím, že třetí subjekty nesmí dokumentaci kopírovat, ani jinak rozmnožovat. Prodávající odpovídá za to, že dokumentace předaná Kupujícímu odpovídá schválenému provedení. Případné dodatečně zjištěné neshody v dokumentaci je Prodávající povinen bezodkladně na vlastní náklady odstranit.</w:t>
      </w:r>
    </w:p>
    <w:p w14:paraId="37D35516" w14:textId="242062DC" w:rsidR="00AA03A2" w:rsidRDefault="00211E4E" w:rsidP="00AA03A2">
      <w:pPr>
        <w:pStyle w:val="Nadpis2"/>
      </w:pPr>
      <w:r w:rsidRPr="00211E4E">
        <w:t>Změny v dokumentaci (výkresové i průvodní), které byly provedeny po předání vozidla Kupujícímu a nebyly Kupujícímu předány již v rámci předání dokumentace, je Prodávající povinen neprodleně a bezplatně zaslat Kupujícímu, nejpozději však do 2 měsíců po ukončení změnového řízení. Tato povinnost Prodávajícího zaniká uplynutím 10 let od předání vozidla Kupujícímu.</w:t>
      </w:r>
    </w:p>
    <w:p w14:paraId="10DD28C7" w14:textId="33A4CDD7" w:rsidR="00AA03A2" w:rsidRDefault="00211E4E" w:rsidP="00AA03A2">
      <w:pPr>
        <w:pStyle w:val="Nadpis2"/>
      </w:pPr>
      <w:r w:rsidRPr="00211E4E">
        <w:t>Prodávající prohlašuje, že je nositelem veškerých práv ve vztahu k duševnímu vlastnictví (vč. technické dokumentace, práv na výkresy, patenty, software, průmyslovým a užitným vzorům), které se vztahují k plnění předmětu smlouvy, event., že má s jejich nositeli vypořádaná veškerá práva a závazky. Prodávající se zavazuje ve smyslu zákona 121/2000 Sb., o právu autorském, o právech souvisejících s právem autorským a o změně některých zákonů a zákona č. 89/2012 Sb., Občanský zákoník v platném znění, převést na Kupujícího převoditelné, nevýhradní, teritoriálně a co do množství neomezené právo ke všem způsobům užití k předmětu smlouvy, a to na dobu trvání autorských práv.</w:t>
      </w:r>
    </w:p>
    <w:p w14:paraId="5A206C8A" w14:textId="5BDA9E53" w:rsidR="00211E4E" w:rsidRPr="00211E4E" w:rsidRDefault="00211E4E" w:rsidP="00211E4E">
      <w:pPr>
        <w:ind w:left="567" w:hanging="567"/>
        <w:rPr>
          <w:lang w:eastAsia="cs-CZ"/>
        </w:rPr>
      </w:pPr>
      <w:r w:rsidRPr="00211E4E">
        <w:rPr>
          <w:lang w:eastAsia="cs-CZ"/>
        </w:rPr>
        <w:t>5.8</w:t>
      </w:r>
      <w:r w:rsidRPr="00211E4E">
        <w:rPr>
          <w:lang w:eastAsia="cs-CZ"/>
        </w:rPr>
        <w:tab/>
        <w:t>V případě nepravdivého prohlášení Prodávajícího v souvislosti s vlastnictvím nehmotných práv dle předchozího bodu této smlouvy, je Prodávající povinen uhradit Kupujícímu v plné výši veškeré škody, které mu v této souvislosti vzniknou a zaplatit Kupujícímu smluvní pokutu ve výši 2 000 000,- Kč, a to do 30 dnů od doručení výzvy Kupujícího. Právo na náhradu škody není ujednáním o smluvní pokutě dotčeno.</w:t>
      </w:r>
    </w:p>
    <w:p w14:paraId="591A2AC2" w14:textId="77777777" w:rsidR="001228D3" w:rsidRDefault="001228D3" w:rsidP="001228D3">
      <w:pPr>
        <w:rPr>
          <w:lang w:eastAsia="cs-CZ"/>
        </w:rPr>
      </w:pPr>
    </w:p>
    <w:p w14:paraId="5BE733DC" w14:textId="5492BF43" w:rsidR="001228D3" w:rsidRDefault="001228D3" w:rsidP="001228D3">
      <w:pPr>
        <w:pStyle w:val="Nadpis1"/>
        <w:rPr>
          <w:rFonts w:eastAsia="Times New Roman"/>
          <w:lang w:eastAsia="cs-CZ"/>
        </w:rPr>
      </w:pPr>
      <w:r w:rsidRPr="001228D3">
        <w:rPr>
          <w:rFonts w:eastAsia="Times New Roman"/>
          <w:lang w:eastAsia="cs-CZ"/>
        </w:rPr>
        <w:lastRenderedPageBreak/>
        <w:t>Náhradní díly</w:t>
      </w:r>
    </w:p>
    <w:p w14:paraId="212195D3" w14:textId="0F75FE5F" w:rsidR="001228D3" w:rsidRDefault="00211E4E" w:rsidP="001228D3">
      <w:pPr>
        <w:pStyle w:val="Nadpis2"/>
      </w:pPr>
      <w:r w:rsidRPr="00211E4E">
        <w:t>Prodávající se zavazuje po dobu nejméně deseti (10) let od podpisu akceptačního protokolu smluvními stranami zajišťovat výrobu náhradních dílů potřebné pro předmět Smlouvy. Samotný nákup náhradních dílů však není předmětem této Smlouvy.</w:t>
      </w:r>
    </w:p>
    <w:p w14:paraId="0B348DF2" w14:textId="4A30DD66" w:rsidR="001228D3" w:rsidRDefault="001228D3" w:rsidP="001228D3">
      <w:pPr>
        <w:pStyle w:val="Nadpis2"/>
      </w:pPr>
      <w:r>
        <w:t xml:space="preserve">U náhradních dílů, u nichž bude výroba zrušena, navrhne Prodávající za tyto díly plnohodnotnou náhradu a zároveň poskytne </w:t>
      </w:r>
      <w:r w:rsidR="00865F01">
        <w:t xml:space="preserve">na výzvu </w:t>
      </w:r>
      <w:r>
        <w:t>Kupující</w:t>
      </w:r>
      <w:r w:rsidR="00865F01">
        <w:t>ho</w:t>
      </w:r>
      <w:r>
        <w:t xml:space="preserve"> do třiceti (30) kalendářních dnů od odeslání výzvy Kupujícího výkresovou dokumentaci k daným náhradním dílům včetně práva k jejímu užití pro účely výroby těchto náhradních dílů. </w:t>
      </w:r>
    </w:p>
    <w:p w14:paraId="7A362EED" w14:textId="146BF7B4" w:rsidR="001228D3" w:rsidRDefault="001228D3" w:rsidP="00865F01">
      <w:pPr>
        <w:pStyle w:val="Nadpis2"/>
      </w:pPr>
      <w:r>
        <w:t xml:space="preserve">Jedná-li se o náhradní díly Prodávajícím vyráběné, poskytne Prodávající Kupujícímu </w:t>
      </w:r>
      <w:r w:rsidR="00865F01" w:rsidRPr="00865F01">
        <w:t xml:space="preserve">na výzvu Kupujícího </w:t>
      </w:r>
      <w:r>
        <w:t xml:space="preserve">výkresovou a technologickou dokumentaci za účelem výroby příslušného náhradního dílu do 30 kalendářních dnů od odeslání výzvy Kupujícího. Příslušná výkresová a technologická dokumentace může být využita pro výrobu náhradního dílu </w:t>
      </w:r>
      <w:r w:rsidR="00865F01" w:rsidRPr="00865F01">
        <w:t>pouze v rozsahu nezbytné pro zachování neomezené funkčnosti předmětu plnění vzniklém na základě této Smlouvy</w:t>
      </w:r>
      <w:r>
        <w:t>.</w:t>
      </w:r>
    </w:p>
    <w:p w14:paraId="74594EA2" w14:textId="3911B529" w:rsidR="001228D3" w:rsidRDefault="001228D3" w:rsidP="001228D3">
      <w:pPr>
        <w:pStyle w:val="Nadpis2"/>
      </w:pPr>
      <w:r>
        <w:t>Nedodrží-li Prodávající povinnost podle odstavce 6.1, 6.2 a 6.3 tohoto článku smlouvy, je povinen zaplatit Kupujícímu smluvní pokutu ve výši 100 000,- Kč (slovy: jedno sto tisíc korun českých) za každý jednotlivý případ porušení v odstavci 6.1 tohoto článku smlouvy stanovené povinnosti. Právo na náhradu škody v plné výši není ujednáním o smluvní pokutě dotčeno.</w:t>
      </w:r>
    </w:p>
    <w:p w14:paraId="20D1F722" w14:textId="76145AE3" w:rsidR="001228D3" w:rsidRPr="001228D3" w:rsidRDefault="001228D3" w:rsidP="00993AF4">
      <w:pPr>
        <w:pStyle w:val="Nadpis2"/>
        <w:numPr>
          <w:ilvl w:val="0"/>
          <w:numId w:val="0"/>
        </w:numPr>
        <w:ind w:left="576"/>
      </w:pPr>
    </w:p>
    <w:p w14:paraId="5D3CD5A0" w14:textId="30225F78" w:rsidR="00211E4E" w:rsidRDefault="00211E4E" w:rsidP="000E4F4B">
      <w:pPr>
        <w:pStyle w:val="Nadpis1"/>
        <w:rPr>
          <w:rFonts w:eastAsia="Times New Roman"/>
          <w:lang w:eastAsia="cs-CZ"/>
        </w:rPr>
      </w:pPr>
      <w:r w:rsidRPr="00211E4E">
        <w:rPr>
          <w:rFonts w:eastAsia="Times New Roman"/>
          <w:lang w:eastAsia="cs-CZ"/>
        </w:rPr>
        <w:t>Pojištění</w:t>
      </w:r>
    </w:p>
    <w:p w14:paraId="7968FD46" w14:textId="0E3B8C9F" w:rsidR="00211E4E" w:rsidRDefault="00211E4E" w:rsidP="00211E4E">
      <w:pPr>
        <w:pStyle w:val="Nadpis2"/>
      </w:pPr>
      <w:r>
        <w:t>Prodávající</w:t>
      </w:r>
      <w:r w:rsidRPr="00301201">
        <w:t xml:space="preserve"> je povinen udržovat v platnosti po celou dobu trvání této Smlouvy pojistnou smlouvu, jejímž předmětem bude pojištění odpovědnosti za újmu způsobenou </w:t>
      </w:r>
      <w:r>
        <w:t xml:space="preserve">Prodávajícím </w:t>
      </w:r>
      <w:r w:rsidRPr="00301201">
        <w:t xml:space="preserve">Objednateli nebo jakékoliv třetí osobě s limitem pojistného plnění minimálně </w:t>
      </w:r>
      <w:r w:rsidR="00865F01">
        <w:t>15</w:t>
      </w:r>
      <w:r w:rsidRPr="00301201">
        <w:t>.000.0</w:t>
      </w:r>
      <w:r w:rsidRPr="00A310B8">
        <w:t>00 Kč (slovy: deset milionů korun českých) v rámci jednoho pojistného plnění a v jednom ročním období, přičemž maximální spoluúčast Dodavatele může činit dvacet pět procent (25 %) z pojistného plnění.</w:t>
      </w:r>
    </w:p>
    <w:p w14:paraId="4BC9515A" w14:textId="77777777" w:rsidR="00211E4E" w:rsidRPr="00A310B8" w:rsidRDefault="00211E4E" w:rsidP="00211E4E">
      <w:pPr>
        <w:pStyle w:val="Nadpis2"/>
      </w:pPr>
      <w:r>
        <w:t>Prodávající je povinen za každý den, po který není pojištěn, zaplatit Kupujícímu smluvní pokutu ve výši 10.000,- Kč. V případě, že doba, po kterou nebyl Prodávající pojištěn, překročila po dobu trvání smlouvu více jak 30 kalendářních dnů, je Kupující oprávněn odstoupit od Smlouvy.</w:t>
      </w:r>
    </w:p>
    <w:p w14:paraId="16C336A3" w14:textId="77777777" w:rsidR="00211E4E" w:rsidRPr="00211E4E" w:rsidRDefault="00211E4E" w:rsidP="00211E4E">
      <w:pPr>
        <w:rPr>
          <w:lang w:eastAsia="cs-CZ"/>
        </w:rPr>
      </w:pPr>
    </w:p>
    <w:p w14:paraId="4B70C07C" w14:textId="01DC4B86" w:rsidR="00D85C5B" w:rsidRDefault="00D85C5B" w:rsidP="000E4F4B">
      <w:pPr>
        <w:pStyle w:val="Nadpis1"/>
        <w:rPr>
          <w:rFonts w:eastAsia="Times New Roman"/>
          <w:lang w:eastAsia="cs-CZ"/>
        </w:rPr>
      </w:pPr>
      <w:r w:rsidRPr="000C5DA0">
        <w:rPr>
          <w:rFonts w:eastAsia="Times New Roman"/>
          <w:lang w:eastAsia="cs-CZ"/>
        </w:rPr>
        <w:t>Záruka</w:t>
      </w:r>
      <w:r w:rsidR="001228D3">
        <w:rPr>
          <w:rFonts w:eastAsia="Times New Roman"/>
          <w:lang w:eastAsia="cs-CZ"/>
        </w:rPr>
        <w:t xml:space="preserve"> za jakost</w:t>
      </w:r>
    </w:p>
    <w:p w14:paraId="4DA61FD7" w14:textId="16F57FB6" w:rsidR="001228D3" w:rsidRDefault="001228D3" w:rsidP="001228D3">
      <w:pPr>
        <w:pStyle w:val="Nadpis2"/>
      </w:pPr>
      <w:r w:rsidRPr="001228D3">
        <w:t>Prodávající poskytuje záruku na vozidlo v délce nejméně 24 měsíců, která počne běžet od jeho předání (od podpisu akceptačního protokolu) Kupujícímu dle bodu 4.15 této smlouvy.</w:t>
      </w:r>
    </w:p>
    <w:p w14:paraId="66D8A8AB" w14:textId="6FC9B8F9" w:rsidR="004F7957" w:rsidRPr="004F7957" w:rsidRDefault="004F7957" w:rsidP="00865F01">
      <w:pPr>
        <w:pStyle w:val="Nadpis2"/>
      </w:pPr>
      <w:r w:rsidRPr="004F7957">
        <w:t>Prodávající se zavazuje, že bude po dobu záruční doby zajišťovat na své náklady veškeré potřebné servisní prohlídky spojené s provozem vozidla, které jsou závazně definovány výrobcem v návodu na údržbu a obsluhu vozidla.</w:t>
      </w:r>
    </w:p>
    <w:p w14:paraId="68679995" w14:textId="0714EB87" w:rsidR="001228D3" w:rsidRDefault="001228D3" w:rsidP="001228D3">
      <w:pPr>
        <w:pStyle w:val="Nadpis2"/>
      </w:pPr>
      <w:r>
        <w:t>Běh záruční doby se zastaví a záruční doba neběží po dobu, kdy Kupující nemůže z důvodu jakékoliv záruční opravy vozidlo používat.</w:t>
      </w:r>
    </w:p>
    <w:p w14:paraId="51A7B411" w14:textId="448395C1" w:rsidR="001228D3" w:rsidRDefault="001228D3" w:rsidP="001228D3">
      <w:pPr>
        <w:pStyle w:val="Nadpis2"/>
      </w:pPr>
      <w:r>
        <w:t>Prodávající neposkytuje záruku na přirozené provozní opotřebení, vady vzniklé provozováním vozidla v rozporu s příslušnými TP, pokyny výrobce či Prodávajícího pro obsluhu a údržbu vozidla.</w:t>
      </w:r>
    </w:p>
    <w:p w14:paraId="73C0F172" w14:textId="0F5ED7A5" w:rsidR="001228D3" w:rsidRDefault="001228D3" w:rsidP="001228D3">
      <w:pPr>
        <w:pStyle w:val="Nadpis2"/>
      </w:pPr>
      <w:r>
        <w:t xml:space="preserve">Prodávající se zavazuje, že vozidlo bude způsobilé k obvyklému užití na území České republiky a bude odpovídat schváleným Technickým Podmínkám. </w:t>
      </w:r>
    </w:p>
    <w:p w14:paraId="0F9A5926" w14:textId="6B9A092C" w:rsidR="001228D3" w:rsidRDefault="001228D3" w:rsidP="001228D3">
      <w:pPr>
        <w:pStyle w:val="Nadpis2"/>
      </w:pPr>
      <w:r>
        <w:t>Prodávající je povinen posoudit a projednat vady uplatněné Kupujícím nejpozději poslední den záruční doby. Pro tuto povinnost je rozhodující datum doručení reklamační hlášenky (potvrzení o doručení pošty, e-mailu).</w:t>
      </w:r>
    </w:p>
    <w:p w14:paraId="47A34294" w14:textId="568412E0" w:rsidR="001228D3" w:rsidRDefault="001228D3" w:rsidP="001228D3">
      <w:pPr>
        <w:pStyle w:val="Nadpis2"/>
      </w:pPr>
      <w:r>
        <w:t xml:space="preserve">Na součásti (náhradní díly), které byly použity na odstranění reklamované vady v záruční době, se vztahuje nová záruka. Její rozsah je stanoven do konce záruční doby poskytnuté Prodávajícím dle bodu </w:t>
      </w:r>
      <w:r w:rsidR="004F7957">
        <w:t>8</w:t>
      </w:r>
      <w:r>
        <w:t>.1 této smlouvy ohledně vozidla, na kterém se vada vyskytla, minimálně však 12 měsíců od zprovoznění vozidla po záruční opravě. Záruční doba začíná běžet od převzetí vozidla Kupujícím po odstranění reklamované záruční vady.</w:t>
      </w:r>
    </w:p>
    <w:p w14:paraId="2CC260A6" w14:textId="0B407ECF" w:rsidR="001228D3" w:rsidRDefault="001228D3" w:rsidP="001228D3">
      <w:pPr>
        <w:pStyle w:val="Nadpis2"/>
      </w:pPr>
      <w:r>
        <w:lastRenderedPageBreak/>
        <w:t>Vedením reklamační agendy je u Kupujícího pověřena organizační jednotka – Technická ústředna dopravní cesty (dále jen TÚDC), provozující vozidlo. Tento subjekt je oprávněn jak zasílat reklamační hlášení Prodávajícímu, tak s jeho zástupci reklamační případy uzavírat.</w:t>
      </w:r>
    </w:p>
    <w:p w14:paraId="54D80685" w14:textId="6CB8DE99" w:rsidR="001228D3" w:rsidRDefault="001228D3" w:rsidP="001228D3">
      <w:pPr>
        <w:pStyle w:val="Nadpis2"/>
      </w:pPr>
      <w:r>
        <w:t>Prodávající je povinen na došlou reklamační hlášenku reagovat neprodleně, nejdéle však do 3 pracovních dnů. V této lhůtě oznámí Kupujícímu, zda reklamaci považuje za oprávněnou a jakým způsobem zajistí její vyřízení. Pro posuzování této povinnosti je rozhodující datum doručení reklamace Prodávajícímu (potvrzení o doručení pošty, e-mailu). Pokud Prodávající do 3 pracovních dnů neoznámí své stanovisko, považuje se reklamace za oprávněnou.</w:t>
      </w:r>
    </w:p>
    <w:p w14:paraId="6A31719F" w14:textId="151BF5FE" w:rsidR="001228D3" w:rsidRDefault="001228D3" w:rsidP="001228D3">
      <w:pPr>
        <w:pStyle w:val="Nadpis2"/>
      </w:pPr>
      <w:r>
        <w:t>Odstranění reklamovaných vad je Prodávající povinen zajistit v následujících termínech od dohodnutého způsobu doručení reklamace:</w:t>
      </w:r>
    </w:p>
    <w:p w14:paraId="05E0C432" w14:textId="77777777" w:rsidR="001228D3" w:rsidRDefault="001228D3" w:rsidP="001228D3">
      <w:pPr>
        <w:ind w:left="1134" w:hanging="425"/>
        <w:rPr>
          <w:lang w:eastAsia="cs-CZ"/>
        </w:rPr>
      </w:pPr>
      <w:r>
        <w:rPr>
          <w:lang w:eastAsia="cs-CZ"/>
        </w:rPr>
        <w:t>a)</w:t>
      </w:r>
      <w:r>
        <w:rPr>
          <w:lang w:eastAsia="cs-CZ"/>
        </w:rPr>
        <w:tab/>
        <w:t>u vad běžných do 10 pracovních dnů;</w:t>
      </w:r>
    </w:p>
    <w:p w14:paraId="1AD36711" w14:textId="77777777" w:rsidR="001228D3" w:rsidRDefault="001228D3" w:rsidP="001228D3">
      <w:pPr>
        <w:ind w:left="1134" w:hanging="425"/>
        <w:rPr>
          <w:lang w:eastAsia="cs-CZ"/>
        </w:rPr>
      </w:pPr>
      <w:r>
        <w:rPr>
          <w:lang w:eastAsia="cs-CZ"/>
        </w:rPr>
        <w:t>b)</w:t>
      </w:r>
      <w:r>
        <w:rPr>
          <w:lang w:eastAsia="cs-CZ"/>
        </w:rPr>
        <w:tab/>
        <w:t>u vad, které vyžadují konstrukční zásah nebo výměnu rozhodného celku (jeho podstatné části) bude vždy sepsán zápis s termíny řešení. Taková dohoda vždy podléhá schválení Kupujícím a musí být uzavřena písemně. V případě, že nebude mezi Kupujícím a Prodávajícím dosaženo dohody, platí, že Prodávající je povinen takovou vadu odstranit ve lhůtě přiměřené její povaze.</w:t>
      </w:r>
    </w:p>
    <w:p w14:paraId="306F4A90" w14:textId="478A062E" w:rsidR="001228D3" w:rsidRDefault="001228D3" w:rsidP="001228D3">
      <w:pPr>
        <w:pStyle w:val="Nadpis2"/>
      </w:pPr>
      <w:r>
        <w:t>Prodávající se může v odůvodněných případech dohodnout s Kupujícím na delších termínech odstranění vad. Takováto dohoda musí být vždy uzavřena písemně se zástupcem TÚDC provozujícím vozidlo.</w:t>
      </w:r>
    </w:p>
    <w:p w14:paraId="793F4199" w14:textId="74DFC4B3" w:rsidR="001228D3" w:rsidRDefault="001228D3" w:rsidP="001228D3">
      <w:pPr>
        <w:pStyle w:val="Nadpis2"/>
      </w:pPr>
      <w:r>
        <w:t xml:space="preserve">V případě, že dojde mezi Prodávajícím a Kupujícím ke sporu o oprávněnost reklamace, termínu, rozsahu a způsobu odstranění vady, bude toto řešeno dohodou o určení odborného znalce či znaleckého ústavu, který zpracuje znalecký posudek. V případě nesouhlasu kterékoliv ze stran se závěry takového znaleckého posudku, bude toto řešeno formou soudního řízení. Náklady na zpracování znaleckého posudku uhradí ta strana, v jejíž neprospěch odborný znalec rozhodl; v případě, že na základě soudního řízení bude zjištěno, že strana, která dle předchozí věty uhradila náklady na zpracování znaleckého posudku, je vítěznou stranou sporu, je povinna strana, která ve sporu neuspěla, uhradit vítězné straně vynaložené náklady na zpracování předmětného znaleckého posudku. </w:t>
      </w:r>
    </w:p>
    <w:p w14:paraId="2DCB7846" w14:textId="3885C572" w:rsidR="001228D3" w:rsidRDefault="001228D3" w:rsidP="001228D3">
      <w:pPr>
        <w:pStyle w:val="Nadpis2"/>
      </w:pPr>
      <w:r>
        <w:t xml:space="preserve">Informace o odstranění vady v záruční době je zasílána TÚDC , a to do </w:t>
      </w:r>
      <w:r w:rsidR="006B60FE">
        <w:t>2</w:t>
      </w:r>
      <w:r>
        <w:t xml:space="preserve"> pracovních dnů po odstranění vady Prodávajícím.</w:t>
      </w:r>
    </w:p>
    <w:p w14:paraId="19EF889E" w14:textId="6A21BD53" w:rsidR="001228D3" w:rsidRDefault="001228D3" w:rsidP="001228D3">
      <w:pPr>
        <w:pStyle w:val="Nadpis2"/>
      </w:pPr>
      <w:r>
        <w:t>Místem pro posuzování a odstraňování vad je místo, které určí Kupující. Pokud se jedná o vadu, na kterou se vztahuje záruka a vadu není možno odstranit v Kupujícím určeném místě, pak veškeré náklady spojené s přepravou vozidla k opravě nese Prodávající.</w:t>
      </w:r>
    </w:p>
    <w:p w14:paraId="0BA5F976" w14:textId="05640BB4" w:rsidR="001228D3" w:rsidRDefault="001228D3" w:rsidP="001228D3">
      <w:pPr>
        <w:pStyle w:val="Nadpis2"/>
      </w:pPr>
      <w:r>
        <w:t>Kupující umožní zástupcům Prodávajícího za účelem posuzování a odstraňování vad uplatněných v záruční době přístup do prostor, kde je vadné vozidlo odstaveno. Kupující zajistí přístup k vozidlu tak, aby bylo možné provést opravu vadného zařízení. Kupující umožní, v případě dohody, za úplatu Prodávajícímu použít nářadí a zařízení, které je v místě provádění opravy běžně k dispozici, a to včetně souvisejícího napájení energií, sociálního zařízení, pokud tím nebude narušen provoz Kupujícího.</w:t>
      </w:r>
    </w:p>
    <w:p w14:paraId="6F02C38C" w14:textId="6294460B" w:rsidR="001228D3" w:rsidRDefault="001228D3" w:rsidP="001228D3">
      <w:pPr>
        <w:pStyle w:val="Nadpis2"/>
      </w:pPr>
      <w:r>
        <w:t xml:space="preserve">V případě zamítnutí reklamace, sdělí tuto skutečnost Prodávající TÚDC písemně s uvedením důvodu. </w:t>
      </w:r>
    </w:p>
    <w:p w14:paraId="32A5F7BB" w14:textId="6D50006A" w:rsidR="001228D3" w:rsidRDefault="001228D3" w:rsidP="001228D3">
      <w:pPr>
        <w:pStyle w:val="Nadpis2"/>
      </w:pPr>
      <w:r>
        <w:t>Záruka poskytnutá Prodávajícím se nevztahuje na ty součásti, které mají charakter spotřebního materiálu. U provozních hmot se nevztahuje záruka na jejich výměny předepsané udržovacím řádem a jejich doplňování v rozsahu odpovídajícím obvyklému provozu; Prodávající však uhradí nutnou výměnu provozních hmot, pokud jsou znehodnoceny v přímé souvislosti s uznanou vadou uplatněnou v záruční době.</w:t>
      </w:r>
    </w:p>
    <w:p w14:paraId="1ED00F37" w14:textId="312CDC58" w:rsidR="001228D3" w:rsidRDefault="001228D3" w:rsidP="001228D3">
      <w:pPr>
        <w:pStyle w:val="Nadpis2"/>
      </w:pPr>
      <w:r>
        <w:t xml:space="preserve">Po uplynutí záruční doby hradí veškeré opravy provozního charakteru a s tím spojené finanční náklady Kupující. </w:t>
      </w:r>
    </w:p>
    <w:p w14:paraId="0EC2E214" w14:textId="63311F70" w:rsidR="001228D3" w:rsidRDefault="001228D3" w:rsidP="001228D3">
      <w:pPr>
        <w:pStyle w:val="Nadpis2"/>
      </w:pPr>
      <w:r>
        <w:t xml:space="preserve">Prodávající bude po dobu záruky vozidla provádět údržbu předepsanou návodem na údržbu v rozsahu P1  u kupujícího a P2  dle předpisu SŽDC S8 na své náklady včetně spotřebního materiálu a provozních hmot, jejichž výměna je předepsaná udržovacím řádem. </w:t>
      </w:r>
    </w:p>
    <w:p w14:paraId="2B5618E9" w14:textId="34BDA646" w:rsidR="00490BE0" w:rsidRDefault="001228D3" w:rsidP="00490BE0">
      <w:pPr>
        <w:pStyle w:val="Nadpis2"/>
      </w:pPr>
      <w:r>
        <w:t>V případě, že vozidlo bude na záruční opravu nutné přepravit do sídla Prodávajícího, bude Prodávající hradit veškeré náklady s touto přepravou spojené.</w:t>
      </w:r>
    </w:p>
    <w:p w14:paraId="6519CF96" w14:textId="53D2875A" w:rsidR="00490BE0" w:rsidRDefault="00490BE0" w:rsidP="00490BE0">
      <w:pPr>
        <w:pStyle w:val="Nadpis2"/>
      </w:pPr>
      <w:r w:rsidRPr="00490BE0">
        <w:lastRenderedPageBreak/>
        <w:t xml:space="preserve">V případě, že Prodávající nedodrží lhůtu pro odstranění vady v záruční době dle bodu </w:t>
      </w:r>
      <w:r w:rsidR="004F7957">
        <w:t>8</w:t>
      </w:r>
      <w:r w:rsidRPr="00490BE0">
        <w:t>.9 této smlouvy, je Kupující oprávněn po něm požadovat smluvní pokutu ve výši 5.000,- Kč za každý den prodlení a jednotlivý případ, maximálně však 10 % z ceny předmětu koupě, u něhož je Prodávající v prodlení s odstraněním vad. V případě, že si smluvní strany domluví dodatečnou lhůtu pro odstranění vad, uplatní se právo Kupujícího na smluvní pokutu prvním dnem po marném uplynutí dodatečné lhůty.</w:t>
      </w:r>
      <w:r>
        <w:t xml:space="preserve"> </w:t>
      </w:r>
    </w:p>
    <w:p w14:paraId="1E7BADB7" w14:textId="2A3DAAD9" w:rsidR="00490BE0" w:rsidRDefault="00490BE0" w:rsidP="00490BE0">
      <w:pPr>
        <w:pStyle w:val="Nadpis2"/>
      </w:pPr>
      <w:r w:rsidRPr="00490BE0">
        <w:t>Prodávající ujišťuje Kupujícího, že Předmět koupě je prostý všech va</w:t>
      </w:r>
      <w:r>
        <w:t>d, jak právních, tak faktických.</w:t>
      </w:r>
    </w:p>
    <w:p w14:paraId="388FB15E" w14:textId="77777777" w:rsidR="008A2D3D" w:rsidRDefault="008A2D3D" w:rsidP="008A2D3D">
      <w:pPr>
        <w:ind w:left="576"/>
        <w:rPr>
          <w:lang w:eastAsia="cs-CZ"/>
        </w:rPr>
      </w:pPr>
    </w:p>
    <w:p w14:paraId="6B5E290C" w14:textId="2E5C7A08" w:rsidR="008A2D3D" w:rsidRPr="002F3F3E" w:rsidRDefault="008A2D3D" w:rsidP="002F3F3E">
      <w:pPr>
        <w:pStyle w:val="Nadpis1"/>
        <w:ind w:left="432"/>
        <w:rPr>
          <w:rFonts w:eastAsia="Times New Roman"/>
          <w:lang w:eastAsia="cs-CZ"/>
        </w:rPr>
      </w:pPr>
      <w:r w:rsidRPr="002F3F3E">
        <w:rPr>
          <w:rFonts w:eastAsia="Times New Roman"/>
          <w:lang w:eastAsia="cs-CZ"/>
        </w:rPr>
        <w:t>Sankce</w:t>
      </w:r>
    </w:p>
    <w:p w14:paraId="1659A0A1" w14:textId="53BAFF4B" w:rsidR="008A2D3D" w:rsidRDefault="004F7957" w:rsidP="002F3F3E">
      <w:pPr>
        <w:pStyle w:val="Nadpis2"/>
      </w:pPr>
      <w:r w:rsidRPr="004F7957">
        <w:t>V případě prodlení Prodávajícího s předáním vozidla kupujícímu ve sjednaném termínu dle čl. 3 odst. 3.2 a) této Smlouvy z důvodů nespočívajících na straně Kupujícího, je Kupující oprávněn uplatnit vůči Prodávajícímu smluvní pokutu ve výši 0,025 % ceny díla s DPH za každý započatý den prodlení.</w:t>
      </w:r>
    </w:p>
    <w:p w14:paraId="1DD55E35" w14:textId="3DCFEE2E" w:rsidR="00774EEE" w:rsidRPr="00774EEE" w:rsidRDefault="004F7957" w:rsidP="00774EEE">
      <w:pPr>
        <w:pStyle w:val="Nadpis2"/>
      </w:pPr>
      <w:r w:rsidRPr="004F7957">
        <w:t>V případě prodlení Prodávajícího s dokončením celého předmětu koupě ve sjednaném termínu dle čl. 3 odst. 3.1 b) této Smlouvy z důvodů nespočívajících na straně Kupujícího, je Kupující oprávněn uplatnit vůči Prodávajícímu smluvní pokutu ve výši 0,05 % ceny díla s DPH za každý započatý den prodlení.</w:t>
      </w:r>
    </w:p>
    <w:p w14:paraId="0AA1AB85" w14:textId="5018E437" w:rsidR="008A2D3D" w:rsidRPr="008A2D3D" w:rsidRDefault="004F7957" w:rsidP="002F3F3E">
      <w:pPr>
        <w:pStyle w:val="Nadpis2"/>
      </w:pPr>
      <w:r w:rsidRPr="004F7957">
        <w:t xml:space="preserve">Termíny uvedené v čl. 3 </w:t>
      </w:r>
      <w:proofErr w:type="gramStart"/>
      <w:r w:rsidRPr="004F7957">
        <w:t>této</w:t>
      </w:r>
      <w:proofErr w:type="gramEnd"/>
      <w:r w:rsidRPr="004F7957">
        <w:t xml:space="preserve"> Smlouvy se prodlužují o dobu, po kterou je vozidlo schvalováno Drážním úřadem za předpokladu, že doba schvalování překročí 60 kalendářních dnů, a to o takový počet dnů, po který Drážní úřad rozhodoval po odečtení 60 kalendářních dnů. Do tohoto prodloužení se nezapočítávají dny, po které Drážní úřad nemohl rozhodovat z důvodu zjevné nedbalosti Prodávajícího.</w:t>
      </w:r>
      <w:r w:rsidR="008A2D3D" w:rsidRPr="008A2D3D">
        <w:t xml:space="preserve"> </w:t>
      </w:r>
    </w:p>
    <w:p w14:paraId="194D6413" w14:textId="0EF916DF" w:rsidR="008A2D3D" w:rsidRPr="008A2D3D" w:rsidRDefault="004F7957" w:rsidP="002F3F3E">
      <w:pPr>
        <w:pStyle w:val="Nadpis2"/>
      </w:pPr>
      <w:r w:rsidRPr="004F7957">
        <w:t>V případě prodlení Prodávajícího s povinností předložit Kupujícímu ke schválení Projektovou a realizační dokumentaci v požadované podobě, je Kupující oprávněn uplatnit vůči Prodávajícímu smluvní pokutu ve výši 0,01 % ceny díla s DPH za každý započatý den prodlení.</w:t>
      </w:r>
      <w:r w:rsidR="008A2D3D" w:rsidRPr="008A2D3D">
        <w:t xml:space="preserve"> </w:t>
      </w:r>
    </w:p>
    <w:p w14:paraId="4904DDFB" w14:textId="2E488DFC" w:rsidR="008A2D3D" w:rsidRPr="008A2D3D" w:rsidRDefault="004F7957" w:rsidP="002F3F3E">
      <w:pPr>
        <w:pStyle w:val="Nadpis2"/>
      </w:pPr>
      <w:r w:rsidRPr="004F7957">
        <w:t>V případě prodlení Kupujícího se zaplacením ceny díla, je prodávající oprávněn po Kupujícím požadovat zaplacení úroku z prodlení ve výši stanovené obecně závaznými právními předpisy.</w:t>
      </w:r>
      <w:r w:rsidR="00774EEE">
        <w:t xml:space="preserve"> </w:t>
      </w:r>
    </w:p>
    <w:p w14:paraId="5AC4BF0C" w14:textId="3A49E93A" w:rsidR="008A2D3D" w:rsidRPr="008A2D3D" w:rsidRDefault="004F7957" w:rsidP="002F3F3E">
      <w:pPr>
        <w:pStyle w:val="Nadpis2"/>
      </w:pPr>
      <w:r w:rsidRPr="004F7957">
        <w:t>Smluvní strany se dohodly, že Kupující je oprávněn započítat smluvní pokuty proti platbám za plnění prodávajícího. Smluvní pokuty lze sčítat. Jakoukoliv smluvní pokutu podle této smlouvy se povinná smluvní strana zavazuje zaplatit do třiceti (30) kalendářních dnů ode dne, kdy jí bude doručena písemná výzva oprávněné smluvní strany. Pokud je povinná smluvní strana v prodlení se zaplacením smluvní pokuty, zavazuje se uhradit oprávněné smluvní straně úrok z prodlení ve výši stanovené obecně závaznými právními předpisy.</w:t>
      </w:r>
      <w:r w:rsidR="008A2D3D" w:rsidRPr="008A2D3D">
        <w:t xml:space="preserve"> </w:t>
      </w:r>
    </w:p>
    <w:p w14:paraId="394B9F97" w14:textId="77777777" w:rsidR="004F7957" w:rsidRDefault="004F7957" w:rsidP="002F3F3E">
      <w:pPr>
        <w:pStyle w:val="Nadpis2"/>
      </w:pPr>
      <w:r w:rsidRPr="004F7957">
        <w:t>Prodávající není oprávněn postoupit své pohledávky a povinnosti z této smlouvy bez předchozího písemného souhlasu Kupujícího na třetí osobu. V případě, že Prodávající postoupí své pohledávky a povinnosti z této smlouvy bez předchozího písemného souhlasu Kupujícího, je Kupující oprávněn požadovat po Prodávajícím zaplacení smluvní pokuty ve výši dvacet procent (20 %) postoupené pohledávky, minimálně však ve výši 100.000,- Kč (sto tisíc korun českých), a to bez ohledu na platnost takového postoupení.</w:t>
      </w:r>
    </w:p>
    <w:p w14:paraId="4E646204" w14:textId="77777777" w:rsidR="004F7957" w:rsidRDefault="004F7957" w:rsidP="002F3F3E">
      <w:pPr>
        <w:pStyle w:val="Nadpis2"/>
      </w:pPr>
      <w:r w:rsidRPr="004F7957">
        <w:t>Zaplacením smluvní pokuty není dotčeno právo oprávněné smluvní strany na náhradu škody v plné výši, která jí vznikla v důsledku porušení povinnosti, jejíž splnění bylo zajištěno smluvní pokutou.</w:t>
      </w:r>
    </w:p>
    <w:p w14:paraId="48E21988" w14:textId="2AC4AFFC" w:rsidR="008A2D3D" w:rsidRPr="008A2D3D" w:rsidRDefault="004F7957" w:rsidP="002F3F3E">
      <w:pPr>
        <w:pStyle w:val="Nadpis2"/>
      </w:pPr>
      <w:r w:rsidRPr="004F7957">
        <w:t>Povinnost, jejíž splnění bylo zajištěno smluvní pokutou, je povinná smluvní strana zavázána plnit bez ohledu na zaplacení smluvní pokuty.</w:t>
      </w:r>
      <w:r w:rsidR="008A2D3D" w:rsidRPr="008A2D3D">
        <w:t xml:space="preserve"> </w:t>
      </w:r>
    </w:p>
    <w:p w14:paraId="7B942D53" w14:textId="77777777" w:rsidR="008A2D3D" w:rsidRDefault="008A2D3D" w:rsidP="008A2D3D">
      <w:pPr>
        <w:rPr>
          <w:lang w:eastAsia="cs-CZ"/>
        </w:rPr>
      </w:pPr>
    </w:p>
    <w:p w14:paraId="63D2BFEF" w14:textId="77777777" w:rsidR="004F7957" w:rsidRPr="008A2D3D" w:rsidRDefault="004F7957" w:rsidP="008A2D3D">
      <w:pPr>
        <w:rPr>
          <w:lang w:eastAsia="cs-CZ"/>
        </w:rPr>
      </w:pP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5FEEEEAB" w14:textId="73314BBD" w:rsidR="00D85C5B" w:rsidRPr="000C5DA0" w:rsidRDefault="00D85C5B" w:rsidP="002F3F3E">
      <w:pPr>
        <w:pStyle w:val="Nadpis2"/>
      </w:pPr>
      <w:r w:rsidRPr="000C5DA0">
        <w:t xml:space="preserve">Kontaktními osobami </w:t>
      </w:r>
      <w:r w:rsidR="008B1447">
        <w:t>Sml</w:t>
      </w:r>
      <w:r w:rsidRPr="000C5DA0">
        <w:t>uvních stran jsou</w:t>
      </w:r>
      <w:r w:rsidR="002F3F3E">
        <w:t>:</w:t>
      </w:r>
      <w:r w:rsidR="002F3F3E">
        <w:br/>
      </w:r>
      <w:r w:rsidR="002F3F3E" w:rsidRPr="002F3F3E">
        <w:rPr>
          <w:highlight w:val="yellow"/>
        </w:rPr>
        <w:t>za</w:t>
      </w:r>
      <w:r w:rsidRPr="002F3F3E">
        <w:rPr>
          <w:highlight w:val="yellow"/>
        </w:rPr>
        <w:t xml:space="preserve"> Kupujícího p. ……………………. , tel. …………………. , email …………………</w:t>
      </w:r>
      <w:proofErr w:type="gramStart"/>
      <w:r w:rsidRPr="002F3F3E">
        <w:rPr>
          <w:highlight w:val="yellow"/>
        </w:rPr>
        <w:t>….. ,</w:t>
      </w:r>
      <w:r w:rsidR="002F3F3E" w:rsidRPr="002F3F3E">
        <w:rPr>
          <w:highlight w:val="yellow"/>
        </w:rPr>
        <w:br/>
      </w:r>
      <w:r w:rsidRPr="002F3F3E">
        <w:rPr>
          <w:highlight w:val="yellow"/>
        </w:rPr>
        <w:t>za</w:t>
      </w:r>
      <w:proofErr w:type="gramEnd"/>
      <w:r w:rsidRPr="002F3F3E">
        <w:rPr>
          <w:highlight w:val="yellow"/>
        </w:rPr>
        <w:t xml:space="preserve"> Prodávajícího p. ……………………. , tel. …………………. , email …………………….. .</w:t>
      </w:r>
    </w:p>
    <w:p w14:paraId="6C470B75" w14:textId="31B4D548" w:rsidR="00D85C5B" w:rsidRPr="002F3F3E" w:rsidRDefault="008B1447" w:rsidP="002F3F3E">
      <w:pPr>
        <w:pStyle w:val="Nadpis2"/>
      </w:pPr>
      <w:r w:rsidRPr="002F3F3E">
        <w:lastRenderedPageBreak/>
        <w:t>Sml</w:t>
      </w:r>
      <w:r w:rsidR="00D85C5B" w:rsidRPr="002F3F3E">
        <w:t xml:space="preserve">uvní strany berou na vědomí, že tato </w:t>
      </w:r>
      <w:r w:rsidRPr="002F3F3E">
        <w:t>Sml</w:t>
      </w:r>
      <w:r w:rsidR="00D85C5B" w:rsidRPr="002F3F3E">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2F3F3E">
        <w:t>Sml</w:t>
      </w:r>
      <w:r w:rsidR="00D85C5B" w:rsidRPr="002F3F3E">
        <w:t xml:space="preserve">uvních stran, předmětu </w:t>
      </w:r>
      <w:r w:rsidRPr="002F3F3E">
        <w:t>Sml</w:t>
      </w:r>
      <w:r w:rsidR="00D85C5B" w:rsidRPr="002F3F3E">
        <w:t xml:space="preserve">ouvy, jeho ceně či hodnotě a datu uzavření této </w:t>
      </w:r>
      <w:r w:rsidRPr="002F3F3E">
        <w:t>Sml</w:t>
      </w:r>
      <w:r w:rsidR="00D85C5B" w:rsidRPr="002F3F3E">
        <w:t>ouvy.</w:t>
      </w:r>
    </w:p>
    <w:p w14:paraId="7C8F7293" w14:textId="1062B3E7" w:rsidR="00D85C5B" w:rsidRPr="000C5DA0" w:rsidRDefault="00D85C5B" w:rsidP="002F3F3E">
      <w:pPr>
        <w:pStyle w:val="Nadpis2"/>
      </w:pPr>
      <w:r w:rsidRPr="002F3F3E">
        <w:t xml:space="preserve">Zaslání </w:t>
      </w:r>
      <w:r w:rsidR="008B1447" w:rsidRPr="002F3F3E">
        <w:t>Sml</w:t>
      </w:r>
      <w:r w:rsidRPr="002F3F3E">
        <w:t xml:space="preserve">ouvy správci registru smluv k uveřejnění v registru smluv zajišťuje obvykle Kupující. Nebude-li tato </w:t>
      </w:r>
      <w:r w:rsidR="008B1447" w:rsidRPr="002F3F3E">
        <w:t>Sml</w:t>
      </w:r>
      <w:r w:rsidRPr="002F3F3E">
        <w:t xml:space="preserve">ouva zaslána k uveřejnění a/nebo uveřejněna prostřednictvím registru smluv, není žádná ze </w:t>
      </w:r>
      <w:r w:rsidR="008B1447" w:rsidRPr="002F3F3E">
        <w:t>Sml</w:t>
      </w:r>
      <w:r w:rsidRPr="002F3F3E">
        <w:t xml:space="preserve">uvních stran oprávněna požadovat po druhé </w:t>
      </w:r>
      <w:r w:rsidR="008B1447" w:rsidRPr="002F3F3E">
        <w:t>Sml</w:t>
      </w:r>
      <w:r w:rsidRPr="002F3F3E">
        <w:t>uvní straně náhradu škody ani jiné újmy, která by jí v této souvislosti vznikla nebo vzniknout mohla.</w:t>
      </w:r>
    </w:p>
    <w:p w14:paraId="262B60F9" w14:textId="0E804BCF" w:rsidR="00D85C5B" w:rsidRPr="000C5DA0" w:rsidRDefault="00D85C5B" w:rsidP="002F3F3E">
      <w:pPr>
        <w:pStyle w:val="Nadpis2"/>
      </w:pPr>
      <w:r w:rsidRPr="002F3F3E">
        <w:t xml:space="preserve">Smluvní strany výslovně prohlašují, že údaje a další skutečnosti uvedené v této </w:t>
      </w:r>
      <w:r w:rsidR="008B1447" w:rsidRPr="002F3F3E">
        <w:t>Sml</w:t>
      </w:r>
      <w:r w:rsidRPr="002F3F3E">
        <w:t xml:space="preserve">ouvě, vyjma částí označených ve smyslu následujícího odstavce této </w:t>
      </w:r>
      <w:r w:rsidR="008B1447" w:rsidRPr="002F3F3E">
        <w:t>Sml</w:t>
      </w:r>
      <w:r w:rsidRPr="002F3F3E">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0C5DA0" w:rsidRDefault="00D85C5B" w:rsidP="002F3F3E">
      <w:pPr>
        <w:pStyle w:val="Nadpis2"/>
      </w:pPr>
      <w:r w:rsidRPr="002F3F3E">
        <w:t xml:space="preserve">Jestliže </w:t>
      </w:r>
      <w:r w:rsidR="008B1447" w:rsidRPr="002F3F3E">
        <w:t>Sml</w:t>
      </w:r>
      <w:r w:rsidRPr="002F3F3E">
        <w:t xml:space="preserve">uvní strana označí za své obchodní tajemství část obsahu </w:t>
      </w:r>
      <w:r w:rsidR="008B1447" w:rsidRPr="002F3F3E">
        <w:t>Sml</w:t>
      </w:r>
      <w:r w:rsidRPr="002F3F3E">
        <w:t xml:space="preserve">ouvy, která v důsledku toho bude pro účely uveřejnění </w:t>
      </w:r>
      <w:r w:rsidR="008B1447" w:rsidRPr="002F3F3E">
        <w:t>Sml</w:t>
      </w:r>
      <w:r w:rsidRPr="002F3F3E">
        <w:t>ouvy v registru</w:t>
      </w:r>
      <w:r w:rsidR="008B1447" w:rsidRPr="002F3F3E">
        <w:t xml:space="preserve"> smluv znečitelněna, nese tato S</w:t>
      </w:r>
      <w:r w:rsidRPr="002F3F3E">
        <w:t xml:space="preserve">mluvní strana odpovědnost, pokud by </w:t>
      </w:r>
      <w:r w:rsidR="008B1447" w:rsidRPr="002F3F3E">
        <w:t>Sml</w:t>
      </w:r>
      <w:r w:rsidRPr="002F3F3E">
        <w:t xml:space="preserve">ouva v důsledku takového označení byla uveřejněna způsobem odporujícím ZRS, a to bez ohledu na to, která ze stran </w:t>
      </w:r>
      <w:r w:rsidR="008B1447" w:rsidRPr="002F3F3E">
        <w:t>Sml</w:t>
      </w:r>
      <w:r w:rsidRPr="002F3F3E">
        <w:t xml:space="preserve">ouvu v registru smluv uveřejnila. S částmi </w:t>
      </w:r>
      <w:r w:rsidR="008B1447" w:rsidRPr="002F3F3E">
        <w:t>Sml</w:t>
      </w:r>
      <w:r w:rsidRPr="002F3F3E">
        <w:t xml:space="preserve">ouvy, které druhá </w:t>
      </w:r>
      <w:r w:rsidR="008B1447" w:rsidRPr="002F3F3E">
        <w:t>Sml</w:t>
      </w:r>
      <w:r w:rsidRPr="002F3F3E">
        <w:t xml:space="preserve">uvní strana neoznačí za své obchodní tajemství před uzavřením této </w:t>
      </w:r>
      <w:r w:rsidR="008B1447" w:rsidRPr="002F3F3E">
        <w:t>Sml</w:t>
      </w:r>
      <w:r w:rsidRPr="002F3F3E">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2F3F3E">
        <w:t>Sml</w:t>
      </w:r>
      <w:r w:rsidRPr="002F3F3E">
        <w:t xml:space="preserve">uvní strany Kupujícímu obsahujícího přesnou identifikaci dotčených částí </w:t>
      </w:r>
      <w:r w:rsidR="008B1447" w:rsidRPr="002F3F3E">
        <w:t>Sml</w:t>
      </w:r>
      <w:r w:rsidRPr="002F3F3E">
        <w:t xml:space="preserve">ouvy včetně odůvodnění, proč jsou za obchodní tajemství považovány. Druhá </w:t>
      </w:r>
      <w:r w:rsidR="008B1447" w:rsidRPr="002F3F3E">
        <w:t>Sml</w:t>
      </w:r>
      <w:r w:rsidRPr="002F3F3E">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2F3F3E">
      <w:pPr>
        <w:pStyle w:val="Nadpis2"/>
      </w:pPr>
      <w:r w:rsidRPr="002F3F3E">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D6524B" w:rsidRDefault="000C5DA0" w:rsidP="002F3F3E">
      <w:pPr>
        <w:pStyle w:val="Nadpis2"/>
      </w:pPr>
      <w:r w:rsidRPr="000C5DA0">
        <w:t xml:space="preserve">V případě poskytnutí osobních údajů v rámci plnění </w:t>
      </w:r>
      <w:r w:rsidR="008B1447">
        <w:t>Sml</w:t>
      </w:r>
      <w:r w:rsidRPr="000C5DA0">
        <w:t xml:space="preserve">uvního vztahu se </w:t>
      </w:r>
      <w:r w:rsidR="00823FBB">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t>Prodávajícího</w:t>
      </w:r>
      <w:r w:rsidRPr="000C5DA0">
        <w:t xml:space="preserve"> vztahují a plnění těchto povinností na vyžádání doložit </w:t>
      </w:r>
      <w:r w:rsidR="00823FBB">
        <w:t>Kupujícímu</w:t>
      </w:r>
      <w:r w:rsidRPr="000C5DA0">
        <w:t>.</w:t>
      </w:r>
    </w:p>
    <w:p w14:paraId="6B4EC7CA" w14:textId="77777777"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0C5DA0" w:rsidRDefault="00065284" w:rsidP="002F3F3E">
      <w:pPr>
        <w:pStyle w:val="Nadpis2"/>
      </w:pPr>
      <w:r>
        <w:t xml:space="preserve">Tato </w:t>
      </w:r>
      <w:r w:rsidR="008B1447">
        <w:t>Sml</w:t>
      </w:r>
      <w:r>
        <w:t>ouva</w:t>
      </w:r>
      <w:r w:rsidR="00D85C5B" w:rsidRPr="000C5DA0">
        <w:t xml:space="preserve"> se </w:t>
      </w:r>
      <w:r w:rsidR="00FB5045">
        <w:t>řídí Obchodními podmínkami k této S</w:t>
      </w:r>
      <w:r w:rsidR="008B1447">
        <w:t>ml</w:t>
      </w:r>
      <w:r w:rsidR="00D85C5B" w:rsidRPr="000C5DA0">
        <w:t>ouvě (dále jen „Obchodní p</w:t>
      </w:r>
      <w:r w:rsidR="00FB5045">
        <w:t>odmínky“). Odchylná ujednání v této S</w:t>
      </w:r>
      <w:r w:rsidR="008B1447">
        <w:t>m</w:t>
      </w:r>
      <w:r w:rsidR="00FB5045">
        <w:t>l</w:t>
      </w:r>
      <w:r w:rsidR="00D85C5B" w:rsidRPr="000C5DA0">
        <w:t>ouvě mají před zněním Obchodních podmínek přednost.</w:t>
      </w:r>
    </w:p>
    <w:p w14:paraId="4418F347" w14:textId="1B2B6ED0" w:rsidR="00D85C5B" w:rsidRPr="000C5DA0" w:rsidRDefault="002F3F3E" w:rsidP="002F3F3E">
      <w:pPr>
        <w:pStyle w:val="Nadpis2"/>
        <w:ind w:left="578" w:hanging="578"/>
      </w:pPr>
      <w:r>
        <w:t>Prodávající prohlašuje, že:</w:t>
      </w:r>
    </w:p>
    <w:p w14:paraId="0C39C4DC" w14:textId="45AA35A1" w:rsidR="00D85C5B" w:rsidRPr="002F3F3E" w:rsidRDefault="00D85C5B" w:rsidP="002F3F3E">
      <w:pPr>
        <w:pStyle w:val="Nadpis3"/>
        <w:spacing w:before="0"/>
        <w:ind w:left="1134" w:hanging="567"/>
        <w:contextualSpacing/>
        <w:rPr>
          <w:rFonts w:asciiTheme="minorHAnsi" w:eastAsia="Times New Roman" w:hAnsiTheme="minorHAnsi"/>
          <w:b w:val="0"/>
          <w:color w:val="auto"/>
          <w:sz w:val="18"/>
          <w:szCs w:val="18"/>
        </w:rPr>
      </w:pPr>
      <w:r w:rsidRPr="002F3F3E">
        <w:rPr>
          <w:rFonts w:asciiTheme="minorHAnsi" w:eastAsia="Times New Roman" w:hAnsiTheme="minorHAnsi"/>
          <w:b w:val="0"/>
          <w:color w:val="auto"/>
          <w:sz w:val="18"/>
          <w:szCs w:val="18"/>
        </w:rPr>
        <w:t xml:space="preserve">se zněním Obchodních podmínek se před podpisem této </w:t>
      </w:r>
      <w:r w:rsidR="00FB5045" w:rsidRPr="002F3F3E">
        <w:rPr>
          <w:rFonts w:asciiTheme="minorHAnsi" w:eastAsia="Times New Roman" w:hAnsiTheme="minorHAnsi"/>
          <w:b w:val="0"/>
          <w:color w:val="auto"/>
          <w:sz w:val="18"/>
          <w:szCs w:val="18"/>
        </w:rPr>
        <w:t>Sml</w:t>
      </w:r>
      <w:r w:rsidRPr="002F3F3E">
        <w:rPr>
          <w:rFonts w:asciiTheme="minorHAnsi" w:eastAsia="Times New Roman" w:hAnsiTheme="minorHAnsi"/>
          <w:b w:val="0"/>
          <w:color w:val="auto"/>
          <w:sz w:val="18"/>
          <w:szCs w:val="18"/>
        </w:rPr>
        <w:t>ouvy seznámil,</w:t>
      </w:r>
    </w:p>
    <w:p w14:paraId="1F41EC23" w14:textId="53DB81CA" w:rsidR="00D85C5B" w:rsidRPr="002F3F3E" w:rsidRDefault="00D85C5B" w:rsidP="002F3F3E">
      <w:pPr>
        <w:pStyle w:val="Nadpis3"/>
        <w:spacing w:before="0"/>
        <w:ind w:hanging="153"/>
        <w:contextualSpacing/>
        <w:rPr>
          <w:rFonts w:asciiTheme="minorHAnsi" w:eastAsia="Times New Roman" w:hAnsiTheme="minorHAnsi"/>
          <w:b w:val="0"/>
          <w:color w:val="auto"/>
          <w:sz w:val="18"/>
          <w:szCs w:val="18"/>
        </w:rPr>
      </w:pPr>
      <w:r w:rsidRPr="002F3F3E">
        <w:rPr>
          <w:rFonts w:asciiTheme="minorHAnsi" w:eastAsia="Times New Roman" w:hAnsiTheme="minorHAnsi"/>
          <w:b w:val="0"/>
          <w:color w:val="auto"/>
          <w:sz w:val="18"/>
          <w:szCs w:val="18"/>
        </w:rPr>
        <w:t xml:space="preserve">v dostatečném rozsahu se seznámil se veškerými požadavky Kupujícího dle této </w:t>
      </w:r>
      <w:r w:rsidR="00FB5045" w:rsidRPr="002F3F3E">
        <w:rPr>
          <w:rFonts w:asciiTheme="minorHAnsi" w:eastAsia="Times New Roman" w:hAnsiTheme="minorHAnsi"/>
          <w:b w:val="0"/>
          <w:color w:val="auto"/>
          <w:sz w:val="18"/>
          <w:szCs w:val="18"/>
        </w:rPr>
        <w:t>Sml</w:t>
      </w:r>
      <w:r w:rsidRPr="002F3F3E">
        <w:rPr>
          <w:rFonts w:asciiTheme="minorHAnsi" w:eastAsia="Times New Roman" w:hAnsiTheme="minorHAnsi"/>
          <w:b w:val="0"/>
          <w:color w:val="auto"/>
          <w:sz w:val="18"/>
          <w:szCs w:val="18"/>
        </w:rPr>
        <w:t>ou</w:t>
      </w:r>
      <w:r w:rsidR="00385A72" w:rsidRPr="002F3F3E">
        <w:rPr>
          <w:rFonts w:asciiTheme="minorHAnsi" w:eastAsia="Times New Roman" w:hAnsiTheme="minorHAnsi"/>
          <w:b w:val="0"/>
          <w:color w:val="auto"/>
          <w:sz w:val="18"/>
          <w:szCs w:val="18"/>
        </w:rPr>
        <w:t>vy, přičemž si není vědom žádných</w:t>
      </w:r>
      <w:r w:rsidRPr="002F3F3E">
        <w:rPr>
          <w:rFonts w:asciiTheme="minorHAnsi" w:eastAsia="Times New Roman" w:hAnsiTheme="minorHAnsi"/>
          <w:b w:val="0"/>
          <w:color w:val="auto"/>
          <w:sz w:val="18"/>
          <w:szCs w:val="18"/>
        </w:rPr>
        <w:t xml:space="preserve"> překážek, které by mu bránily v poskytnutí sjednaného plnění v souladu s touto </w:t>
      </w:r>
      <w:r w:rsidR="00FB5045" w:rsidRPr="002F3F3E">
        <w:rPr>
          <w:rFonts w:asciiTheme="minorHAnsi" w:eastAsia="Times New Roman" w:hAnsiTheme="minorHAnsi"/>
          <w:b w:val="0"/>
          <w:color w:val="auto"/>
          <w:sz w:val="18"/>
          <w:szCs w:val="18"/>
        </w:rPr>
        <w:t>Sml</w:t>
      </w:r>
      <w:r w:rsidRPr="002F3F3E">
        <w:rPr>
          <w:rFonts w:asciiTheme="minorHAnsi" w:eastAsia="Times New Roman" w:hAnsiTheme="minorHAnsi"/>
          <w:b w:val="0"/>
          <w:color w:val="auto"/>
          <w:sz w:val="18"/>
          <w:szCs w:val="18"/>
        </w:rPr>
        <w:t>ouvou.</w:t>
      </w:r>
    </w:p>
    <w:p w14:paraId="3F0CC7BE" w14:textId="2DD94FEC" w:rsidR="00D85C5B" w:rsidRPr="000C5DA0" w:rsidRDefault="00FB5045" w:rsidP="002F3F3E">
      <w:pPr>
        <w:pStyle w:val="Nadpis2"/>
        <w:ind w:left="578" w:hanging="578"/>
      </w:pPr>
      <w:r>
        <w:t>Tato Sml</w:t>
      </w:r>
      <w:r w:rsidR="00D85C5B" w:rsidRPr="000C5DA0">
        <w:t xml:space="preserve">ouva je sepsána ve </w:t>
      </w:r>
      <w:r w:rsidR="007F5EC4">
        <w:t xml:space="preserve">třech </w:t>
      </w:r>
      <w:r w:rsidR="00D85C5B" w:rsidRPr="000C5DA0">
        <w:t xml:space="preserve">vyhotoveních, </w:t>
      </w:r>
      <w:r w:rsidR="00791AC7">
        <w:t>ve dvou vyhotoveních pro Kupujícího a jedno obdrží Prodávající</w:t>
      </w:r>
      <w:r w:rsidR="00D85C5B" w:rsidRPr="000C5DA0">
        <w:t>.</w:t>
      </w:r>
    </w:p>
    <w:p w14:paraId="6857935F" w14:textId="6F5EBF3C" w:rsidR="00D85C5B" w:rsidRPr="000C5DA0" w:rsidRDefault="00D85C5B" w:rsidP="002F3F3E">
      <w:pPr>
        <w:pStyle w:val="Nadpis2"/>
        <w:ind w:left="578" w:hanging="578"/>
      </w:pPr>
      <w:r w:rsidRPr="000C5DA0">
        <w:t>Veškerá práva a povinnosti Smluvních stran vyplývající z</w:t>
      </w:r>
      <w:r w:rsidR="00FB5045">
        <w:t> této S</w:t>
      </w:r>
      <w:r w:rsidRPr="000C5DA0">
        <w:t>mlouvy se řídí českým právním řádem, Smluvní strany vylučují použití Úmluvy OSN o smlouvách o mezinárodní koupi zboží.</w:t>
      </w:r>
    </w:p>
    <w:p w14:paraId="02BD8B11" w14:textId="2BB6AC1F" w:rsidR="00D85C5B" w:rsidRPr="000C5DA0" w:rsidRDefault="00D85C5B" w:rsidP="002F3F3E">
      <w:pPr>
        <w:pStyle w:val="Nadpis2"/>
        <w:ind w:left="578" w:hanging="578"/>
      </w:pPr>
      <w:r w:rsidRPr="000C5DA0">
        <w:t xml:space="preserve">Smluvní vztahy neupravené </w:t>
      </w:r>
      <w:r w:rsidR="00FB5045">
        <w:t>touto S</w:t>
      </w:r>
      <w:r w:rsidRPr="000C5DA0">
        <w:t>mlouvou se řídí Občanským zákoníkem a dalšími právními předpisy.</w:t>
      </w:r>
    </w:p>
    <w:p w14:paraId="3C8CBFB3" w14:textId="5CB17E18" w:rsidR="00D85C5B" w:rsidRPr="000C5DA0" w:rsidRDefault="00D85C5B" w:rsidP="002F3F3E">
      <w:pPr>
        <w:pStyle w:val="Nadpis2"/>
        <w:ind w:left="578" w:hanging="578"/>
      </w:pPr>
      <w:r w:rsidRPr="000C5DA0">
        <w:t>Všechny spory vznikající z </w:t>
      </w:r>
      <w:r w:rsidR="00FB5045">
        <w:t>této S</w:t>
      </w:r>
      <w:r w:rsidRPr="000C5DA0">
        <w:t>mlouvy a v souvislosti s ní budou dle vůle Smluvních stran rozhodovány soudy České republiky, jakožto soudy výlučně příslušnými.</w:t>
      </w:r>
    </w:p>
    <w:p w14:paraId="7EA31C87" w14:textId="1F6C11B4" w:rsidR="00D85C5B" w:rsidRPr="000C5DA0" w:rsidRDefault="00FB5045" w:rsidP="002F3F3E">
      <w:pPr>
        <w:pStyle w:val="Nadpis2"/>
        <w:ind w:left="578" w:hanging="578"/>
      </w:pPr>
      <w:r>
        <w:t>S</w:t>
      </w:r>
      <w:r w:rsidR="00D85C5B" w:rsidRPr="000C5DA0">
        <w:t>mlouvu lze měnit pouze písemnými dodatky.</w:t>
      </w:r>
    </w:p>
    <w:p w14:paraId="528A6A77" w14:textId="384BF17C" w:rsidR="00D85C5B" w:rsidRPr="000C5DA0" w:rsidRDefault="00D85C5B" w:rsidP="002F3F3E">
      <w:pPr>
        <w:pStyle w:val="Nadpis2"/>
        <w:ind w:left="578" w:hanging="578"/>
      </w:pPr>
      <w:r w:rsidRPr="000C5DA0">
        <w:lastRenderedPageBreak/>
        <w:t xml:space="preserve">Poté, co Prodávající poprvé obdrží spolu s </w:t>
      </w:r>
      <w:r w:rsidR="00FB5045">
        <w:t>touto S</w:t>
      </w:r>
      <w:r w:rsidRPr="000C5DA0">
        <w:t xml:space="preserve">mlouvou i Obchodní podmínky v písemné formě, postačí pro veškeré další případy koupě a prodeje mezi Smluvními stranami pro to, aby se </w:t>
      </w:r>
      <w:r w:rsidR="00FB5045">
        <w:t>S</w:t>
      </w:r>
      <w:r w:rsidRPr="000C5DA0">
        <w:t xml:space="preserve">mlouva řídila Obchodními podmínkami, pokud </w:t>
      </w:r>
      <w:r w:rsidR="00FB5045">
        <w:t>S</w:t>
      </w:r>
      <w:r w:rsidRPr="000C5DA0">
        <w:t xml:space="preserve">mlouva na Obchodní podmínky pouze odkáže, aniž by bylo třeba Obchodní podmínky činit fyzickou součástí vyhotovení </w:t>
      </w:r>
      <w:r w:rsidR="00FB5045">
        <w:t>této S</w:t>
      </w:r>
      <w:r w:rsidRPr="000C5DA0">
        <w:t>mlouvy, neboť Prodávajícímu již bude obsah Obchodních podmínek známý.</w:t>
      </w:r>
    </w:p>
    <w:p w14:paraId="23234826" w14:textId="5F285E86" w:rsidR="00D85C5B" w:rsidRPr="00993AF4" w:rsidRDefault="00D85C5B" w:rsidP="002F3F3E">
      <w:pPr>
        <w:pStyle w:val="Nadpis2"/>
        <w:ind w:left="578" w:hanging="578"/>
      </w:pPr>
      <w:r w:rsidRPr="000C5DA0">
        <w:t>Zvláštní pod</w:t>
      </w:r>
      <w:r w:rsidR="00FB5045">
        <w:t>mínky, na které odkazuje tato S</w:t>
      </w:r>
      <w:r w:rsidRPr="000C5DA0">
        <w:t xml:space="preserve">mlouva, mají přednost před zněním Obchodních podmínek, Obchodní podmínky se užijí v rozsahu, v jakém nejsou v rozporu </w:t>
      </w:r>
      <w:r w:rsidRPr="00993AF4">
        <w:t>s takovými zvláštními podmínkami.</w:t>
      </w:r>
    </w:p>
    <w:p w14:paraId="1B93A962" w14:textId="24B99360" w:rsidR="00D85C5B" w:rsidRPr="00993AF4" w:rsidRDefault="008B1447" w:rsidP="002F3F3E">
      <w:pPr>
        <w:pStyle w:val="Nadpis2"/>
        <w:ind w:left="578" w:hanging="578"/>
      </w:pPr>
      <w:r w:rsidRPr="00993AF4">
        <w:t>Tato S</w:t>
      </w:r>
      <w:r w:rsidR="00D85C5B" w:rsidRPr="00993AF4">
        <w:t xml:space="preserve">mlouva nabývá platnosti okamžikem podpisu poslední ze </w:t>
      </w:r>
      <w:r w:rsidR="00FB5045" w:rsidRPr="00993AF4">
        <w:t>Sml</w:t>
      </w:r>
      <w:r w:rsidR="00D85C5B" w:rsidRPr="00993AF4">
        <w:t>uvních stran. Je-li Smlouva uveřejňována v registru smluv, nabývá účinnosti dnem uveřejnění v registru smluv, jinak je účinná od okamžiku uzavření.</w:t>
      </w:r>
    </w:p>
    <w:p w14:paraId="4D90BA0B" w14:textId="3B262F19" w:rsidR="00D85C5B" w:rsidRPr="000D4601" w:rsidRDefault="00D85C5B" w:rsidP="00C23E82">
      <w:pPr>
        <w:overflowPunct w:val="0"/>
        <w:autoSpaceDE w:val="0"/>
        <w:autoSpaceDN w:val="0"/>
        <w:adjustRightInd w:val="0"/>
        <w:spacing w:after="0" w:line="276" w:lineRule="auto"/>
        <w:ind w:left="709"/>
        <w:contextualSpacing/>
        <w:textAlignment w:val="baseline"/>
        <w:rPr>
          <w:rFonts w:eastAsia="Times New Roman" w:cs="Times New Roman"/>
          <w:highlight w:val="yellow"/>
          <w:lang w:eastAsia="cs-CZ"/>
        </w:rPr>
      </w:pP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8B44F77" w14:textId="77777777" w:rsidR="00856CDD" w:rsidRDefault="00D85C5B" w:rsidP="00191C6F">
      <w:pPr>
        <w:overflowPunct w:val="0"/>
        <w:autoSpaceDE w:val="0"/>
        <w:autoSpaceDN w:val="0"/>
        <w:adjustRightInd w:val="0"/>
        <w:spacing w:after="0" w:line="240" w:lineRule="auto"/>
        <w:ind w:left="1410" w:hanging="1410"/>
        <w:contextualSpacing/>
        <w:textAlignment w:val="baseline"/>
        <w:rPr>
          <w:rFonts w:eastAsia="Times New Roman" w:cs="Times New Roman"/>
          <w:lang w:eastAsia="cs-CZ"/>
        </w:rPr>
      </w:pPr>
      <w:r w:rsidRPr="00191C6F">
        <w:rPr>
          <w:rFonts w:eastAsia="Times New Roman" w:cs="Times New Roman"/>
          <w:lang w:eastAsia="cs-CZ"/>
        </w:rPr>
        <w:t>příloha č. 1:</w:t>
      </w:r>
      <w:r w:rsidRPr="00191C6F">
        <w:rPr>
          <w:rFonts w:eastAsia="Times New Roman" w:cs="Times New Roman"/>
          <w:lang w:eastAsia="cs-CZ"/>
        </w:rPr>
        <w:tab/>
      </w:r>
      <w:r w:rsidR="00191C6F" w:rsidRPr="00191C6F">
        <w:rPr>
          <w:rFonts w:eastAsia="Times New Roman" w:cs="Times New Roman"/>
          <w:lang w:eastAsia="cs-CZ"/>
        </w:rPr>
        <w:t>Technické podmínky a specifikace diagnostického speciálního hnacího vozidla</w:t>
      </w:r>
      <w:r w:rsidR="00807656">
        <w:rPr>
          <w:rFonts w:eastAsia="Times New Roman" w:cs="Times New Roman"/>
          <w:lang w:eastAsia="cs-CZ"/>
        </w:rPr>
        <w:t xml:space="preserve"> (</w:t>
      </w:r>
      <w:r w:rsidR="00807656" w:rsidRPr="00807656">
        <w:rPr>
          <w:rFonts w:eastAsia="Times New Roman" w:cs="Times New Roman"/>
          <w:highlight w:val="yellow"/>
          <w:lang w:eastAsia="cs-CZ"/>
        </w:rPr>
        <w:t>doplní Prodávající</w:t>
      </w:r>
      <w:r w:rsidR="00807656">
        <w:rPr>
          <w:rFonts w:eastAsia="Times New Roman" w:cs="Times New Roman"/>
          <w:lang w:eastAsia="cs-CZ"/>
        </w:rPr>
        <w:t>)</w:t>
      </w:r>
    </w:p>
    <w:p w14:paraId="46621F99" w14:textId="56497D0E" w:rsidR="00CC1601" w:rsidRPr="00191C6F" w:rsidRDefault="00CC1601" w:rsidP="00191C6F">
      <w:pPr>
        <w:overflowPunct w:val="0"/>
        <w:autoSpaceDE w:val="0"/>
        <w:autoSpaceDN w:val="0"/>
        <w:adjustRightInd w:val="0"/>
        <w:spacing w:after="0" w:line="240" w:lineRule="auto"/>
        <w:ind w:left="1410" w:hanging="1410"/>
        <w:contextualSpacing/>
        <w:textAlignment w:val="baseline"/>
        <w:rPr>
          <w:rFonts w:eastAsia="Times New Roman" w:cs="Times New Roman"/>
          <w:lang w:eastAsia="cs-CZ"/>
        </w:rPr>
      </w:pPr>
      <w:r w:rsidRPr="00191C6F">
        <w:rPr>
          <w:rFonts w:eastAsia="Times New Roman" w:cs="Times New Roman"/>
          <w:lang w:eastAsia="cs-CZ"/>
        </w:rPr>
        <w:t>příloha č. 2:</w:t>
      </w:r>
      <w:r w:rsidRPr="00191C6F">
        <w:rPr>
          <w:rFonts w:eastAsia="Times New Roman" w:cs="Times New Roman"/>
          <w:lang w:eastAsia="cs-CZ"/>
        </w:rPr>
        <w:tab/>
      </w:r>
      <w:r w:rsidR="00191C6F" w:rsidRPr="00191C6F">
        <w:rPr>
          <w:rFonts w:eastAsia="Times New Roman" w:cs="Times New Roman"/>
          <w:lang w:eastAsia="cs-CZ"/>
        </w:rPr>
        <w:t xml:space="preserve">Seznam </w:t>
      </w:r>
      <w:r w:rsidR="00191C6F" w:rsidRPr="00191C6F">
        <w:rPr>
          <w:rFonts w:ascii="Calibri" w:hAnsi="Calibri"/>
          <w:color w:val="000000"/>
          <w:sz w:val="22"/>
          <w:szCs w:val="22"/>
        </w:rPr>
        <w:t>náhradních dílů prvního vybavení pro roční provoz vozidla, navržený Prodávajícím s ohledem na míru poruchovosti a opotřebení jednotlivých dílů vozidla</w:t>
      </w:r>
      <w:r w:rsidR="00993AF4">
        <w:rPr>
          <w:rFonts w:ascii="Calibri" w:hAnsi="Calibri"/>
          <w:color w:val="000000"/>
          <w:sz w:val="22"/>
          <w:szCs w:val="22"/>
        </w:rPr>
        <w:t xml:space="preserve"> </w:t>
      </w:r>
      <w:r w:rsidR="00993AF4">
        <w:rPr>
          <w:rFonts w:eastAsia="Times New Roman" w:cs="Times New Roman"/>
          <w:lang w:eastAsia="cs-CZ"/>
        </w:rPr>
        <w:t>(</w:t>
      </w:r>
      <w:r w:rsidR="00993AF4" w:rsidRPr="00807656">
        <w:rPr>
          <w:rFonts w:eastAsia="Times New Roman" w:cs="Times New Roman"/>
          <w:highlight w:val="yellow"/>
          <w:lang w:eastAsia="cs-CZ"/>
        </w:rPr>
        <w:t>doplní Prodávající</w:t>
      </w:r>
      <w:r w:rsidR="00993AF4">
        <w:rPr>
          <w:rFonts w:eastAsia="Times New Roman" w:cs="Times New Roman"/>
          <w:lang w:eastAsia="cs-CZ"/>
        </w:rPr>
        <w:t>)</w:t>
      </w:r>
    </w:p>
    <w:p w14:paraId="1416137A" w14:textId="5DDFBF60" w:rsidR="00033414" w:rsidRPr="007F5EC4" w:rsidRDefault="00033414" w:rsidP="007F5EC4">
      <w:p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 xml:space="preserve">příloha č. 3: </w:t>
      </w:r>
      <w:r>
        <w:rPr>
          <w:rFonts w:eastAsia="Times New Roman" w:cs="Times New Roman"/>
          <w:highlight w:val="yellow"/>
          <w:lang w:eastAsia="cs-CZ"/>
        </w:rPr>
        <w:tab/>
      </w:r>
      <w:r w:rsidRPr="007F5EC4">
        <w:rPr>
          <w:rFonts w:eastAsia="Times New Roman" w:cs="Times New Roman"/>
          <w:highlight w:val="yellow"/>
          <w:lang w:eastAsia="cs-CZ"/>
        </w:rPr>
        <w:t xml:space="preserve">plná moc (pouze v případě zastoupení </w:t>
      </w:r>
      <w:r>
        <w:rPr>
          <w:rFonts w:eastAsia="Times New Roman" w:cs="Times New Roman"/>
          <w:highlight w:val="yellow"/>
          <w:lang w:eastAsia="cs-CZ"/>
        </w:rPr>
        <w:t>prodávajícího</w:t>
      </w:r>
      <w:r w:rsidRPr="007F5EC4">
        <w:rPr>
          <w:rFonts w:eastAsia="Times New Roman" w:cs="Times New Roman"/>
          <w:highlight w:val="yellow"/>
          <w:lang w:eastAsia="cs-CZ"/>
        </w:rPr>
        <w:t xml:space="preserve"> osobou na základě plné moci)</w:t>
      </w:r>
    </w:p>
    <w:p w14:paraId="27BB1262"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81D971C" w14:textId="2B4AB913"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 xml:space="preserve">V </w:t>
      </w:r>
      <w:r w:rsidR="00993AF4">
        <w:rPr>
          <w:rFonts w:eastAsia="Times New Roman" w:cs="Times New Roman"/>
          <w:lang w:eastAsia="cs-CZ"/>
        </w:rPr>
        <w:t>Praze</w:t>
      </w:r>
      <w:r w:rsidRPr="000C5DA0">
        <w:rPr>
          <w:rFonts w:eastAsia="Times New Roman" w:cs="Times New Roman"/>
          <w:lang w:eastAsia="cs-CZ"/>
        </w:rPr>
        <w:t xml:space="preserve"> dne ____________</w:t>
      </w:r>
      <w:r w:rsidRPr="000C5DA0">
        <w:rPr>
          <w:rFonts w:eastAsia="Times New Roman" w:cs="Times New Roman"/>
          <w:lang w:eastAsia="cs-CZ"/>
        </w:rPr>
        <w:tab/>
      </w:r>
      <w:r w:rsidR="00993AF4">
        <w:rPr>
          <w:rFonts w:eastAsia="Times New Roman" w:cs="Times New Roman"/>
          <w:lang w:eastAsia="cs-CZ"/>
        </w:rPr>
        <w:tab/>
      </w:r>
      <w:r w:rsidR="00993AF4">
        <w:rPr>
          <w:rFonts w:eastAsia="Times New Roman" w:cs="Times New Roman"/>
          <w:lang w:eastAsia="cs-CZ"/>
        </w:rPr>
        <w:tab/>
      </w:r>
      <w:r w:rsidRPr="000C5DA0">
        <w:rPr>
          <w:rFonts w:eastAsia="Times New Roman" w:cs="Times New Roman"/>
          <w:lang w:eastAsia="cs-CZ"/>
        </w:rPr>
        <w:tab/>
      </w:r>
      <w:proofErr w:type="spellStart"/>
      <w:r w:rsidRPr="000C5DA0">
        <w:rPr>
          <w:rFonts w:eastAsia="Times New Roman" w:cs="Times New Roman"/>
          <w:lang w:eastAsia="cs-CZ"/>
        </w:rPr>
        <w:t>V________________dne</w:t>
      </w:r>
      <w:proofErr w:type="spellEnd"/>
      <w:r w:rsidRPr="000C5DA0">
        <w:rPr>
          <w:rFonts w:eastAsia="Times New Roman" w:cs="Times New Roman"/>
          <w:lang w:eastAsia="cs-CZ"/>
        </w:rPr>
        <w:t xml:space="preserve"> ____________</w:t>
      </w:r>
    </w:p>
    <w:p w14:paraId="023AF6AD"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2294A80B" w14:textId="77777777" w:rsidR="00D85C5B"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p>
    <w:p w14:paraId="289917AA" w14:textId="77777777" w:rsidR="008B1447" w:rsidRPr="000C5DA0" w:rsidRDefault="008B1447" w:rsidP="00D85C5B">
      <w:pPr>
        <w:overflowPunct w:val="0"/>
        <w:autoSpaceDE w:val="0"/>
        <w:autoSpaceDN w:val="0"/>
        <w:adjustRightInd w:val="0"/>
        <w:spacing w:after="0" w:line="240" w:lineRule="auto"/>
        <w:textAlignment w:val="baseline"/>
        <w:rPr>
          <w:rFonts w:eastAsia="Times New Roman" w:cs="Times New Roman"/>
          <w:b/>
          <w:lang w:eastAsia="cs-CZ"/>
        </w:rPr>
      </w:pPr>
    </w:p>
    <w:p w14:paraId="3BFF6991" w14:textId="67A43A36" w:rsidR="00D85C5B" w:rsidRPr="000C5DA0" w:rsidRDefault="00D85C5B" w:rsidP="00D85C5B">
      <w:pPr>
        <w:overflowPunct w:val="0"/>
        <w:autoSpaceDE w:val="0"/>
        <w:autoSpaceDN w:val="0"/>
        <w:adjustRightInd w:val="0"/>
        <w:spacing w:after="0" w:line="240" w:lineRule="auto"/>
        <w:textAlignment w:val="baseline"/>
        <w:rPr>
          <w:rFonts w:eastAsia="Times New Roman" w:cs="Times New Roman"/>
          <w:lang w:eastAsia="cs-CZ"/>
        </w:rPr>
      </w:pPr>
      <w:proofErr w:type="gramStart"/>
      <w:r w:rsidRPr="000C5DA0">
        <w:rPr>
          <w:rFonts w:eastAsia="Times New Roman" w:cs="Times New Roman"/>
          <w:b/>
          <w:lang w:eastAsia="cs-CZ"/>
        </w:rPr>
        <w:t>______________________________                  _____________________________</w:t>
      </w:r>
      <w:proofErr w:type="gramEnd"/>
    </w:p>
    <w:p w14:paraId="7024F984" w14:textId="3215A50A" w:rsidR="00A24EC2" w:rsidRPr="00E06A43" w:rsidRDefault="00A24EC2" w:rsidP="00A24EC2">
      <w:pPr>
        <w:overflowPunct w:val="0"/>
        <w:autoSpaceDE w:val="0"/>
        <w:autoSpaceDN w:val="0"/>
        <w:adjustRightInd w:val="0"/>
        <w:spacing w:after="0" w:line="240" w:lineRule="auto"/>
        <w:textAlignment w:val="baseline"/>
        <w:rPr>
          <w:rFonts w:eastAsia="Times New Roman" w:cs="Times New Roman"/>
          <w:b/>
          <w:lang w:eastAsia="cs-CZ"/>
        </w:rPr>
      </w:pPr>
      <w:r w:rsidRPr="00E06A43">
        <w:rPr>
          <w:rFonts w:eastAsia="Times New Roman" w:cs="Times New Roman"/>
          <w:b/>
          <w:lang w:eastAsia="cs-CZ"/>
        </w:rPr>
        <w:t xml:space="preserve">Za </w:t>
      </w:r>
      <w:r w:rsidR="00933016">
        <w:rPr>
          <w:rFonts w:eastAsia="Times New Roman" w:cs="Times New Roman"/>
          <w:b/>
          <w:lang w:eastAsia="cs-CZ"/>
        </w:rPr>
        <w:t>Kupujícího</w:t>
      </w:r>
      <w:r w:rsidR="00933016">
        <w:rPr>
          <w:rFonts w:eastAsia="Times New Roman" w:cs="Times New Roman"/>
          <w:b/>
          <w:lang w:eastAsia="cs-CZ"/>
        </w:rPr>
        <w:tab/>
      </w:r>
      <w:r w:rsidRPr="00E06A43">
        <w:rPr>
          <w:rFonts w:eastAsia="Times New Roman" w:cs="Times New Roman"/>
          <w:b/>
          <w:lang w:eastAsia="cs-CZ"/>
        </w:rPr>
        <w:tab/>
      </w:r>
      <w:r w:rsidRPr="00E06A43">
        <w:rPr>
          <w:rFonts w:eastAsia="Times New Roman" w:cs="Times New Roman"/>
          <w:b/>
          <w:lang w:eastAsia="cs-CZ"/>
        </w:rPr>
        <w:tab/>
      </w:r>
      <w:r w:rsidRPr="00E06A43">
        <w:rPr>
          <w:rFonts w:eastAsia="Times New Roman" w:cs="Times New Roman"/>
          <w:b/>
          <w:lang w:eastAsia="cs-CZ"/>
        </w:rPr>
        <w:tab/>
      </w:r>
      <w:r w:rsidRPr="00E06A43">
        <w:rPr>
          <w:rFonts w:eastAsia="Times New Roman" w:cs="Times New Roman"/>
          <w:b/>
          <w:lang w:eastAsia="cs-CZ"/>
        </w:rPr>
        <w:tab/>
      </w:r>
      <w:r w:rsidRPr="00E06A43">
        <w:rPr>
          <w:rFonts w:eastAsia="Times New Roman" w:cs="Times New Roman"/>
          <w:b/>
          <w:lang w:eastAsia="cs-CZ"/>
        </w:rPr>
        <w:tab/>
        <w:t xml:space="preserve">Za </w:t>
      </w:r>
      <w:r w:rsidR="00933016">
        <w:rPr>
          <w:rFonts w:eastAsia="Times New Roman" w:cs="Times New Roman"/>
          <w:b/>
          <w:lang w:eastAsia="cs-CZ"/>
        </w:rPr>
        <w:t>Prodávající</w:t>
      </w:r>
    </w:p>
    <w:p w14:paraId="45D676A9" w14:textId="77777777" w:rsidR="00E06A43" w:rsidRPr="00E06A43" w:rsidRDefault="00E06A43" w:rsidP="00E06A43">
      <w:pPr>
        <w:suppressAutoHyphens/>
        <w:spacing w:before="120" w:after="120" w:line="276" w:lineRule="auto"/>
        <w:rPr>
          <w:b/>
        </w:rPr>
      </w:pPr>
      <w:r w:rsidRPr="00E06A43">
        <w:rPr>
          <w:b/>
        </w:rPr>
        <w:t>Bc. Jiří Svoboda, MBA</w:t>
      </w:r>
    </w:p>
    <w:p w14:paraId="4F93071D" w14:textId="77777777" w:rsidR="00E06A43" w:rsidRDefault="00E06A43" w:rsidP="00E06A43">
      <w:pPr>
        <w:suppressAutoHyphens/>
        <w:spacing w:before="120" w:line="276" w:lineRule="auto"/>
      </w:pPr>
      <w:r w:rsidRPr="00E06A43">
        <w:t>generální ředitel</w:t>
      </w:r>
    </w:p>
    <w:p w14:paraId="7D70E992" w14:textId="77777777" w:rsidR="002642AC" w:rsidRDefault="002642AC" w:rsidP="00E06A43">
      <w:pPr>
        <w:suppressAutoHyphens/>
        <w:spacing w:before="120" w:line="276" w:lineRule="auto"/>
      </w:pPr>
    </w:p>
    <w:p w14:paraId="6FBD7FF2" w14:textId="77777777" w:rsidR="002642AC" w:rsidRPr="00E06A43" w:rsidRDefault="002642AC" w:rsidP="00E06A43">
      <w:pPr>
        <w:suppressAutoHyphens/>
        <w:spacing w:before="120" w:line="276" w:lineRule="auto"/>
      </w:pPr>
    </w:p>
    <w:p w14:paraId="6B856D55" w14:textId="2B3EC8C0" w:rsidR="00D85C5B" w:rsidRPr="00D85C5B" w:rsidRDefault="00D6524B" w:rsidP="00D85C5B">
      <w:pPr>
        <w:suppressAutoHyphens/>
        <w:spacing w:before="120" w:line="276" w:lineRule="auto"/>
        <w:rPr>
          <w:rFonts w:eastAsia="Calibri" w:cs="Times New Roman"/>
        </w:rPr>
      </w:pPr>
      <w:r>
        <w:rPr>
          <w:rFonts w:eastAsia="Times New Roman" w:cs="Times New Roman"/>
          <w:lang w:eastAsia="cs-CZ"/>
        </w:rPr>
        <w:t>T</w:t>
      </w:r>
      <w:r w:rsidR="008B1447">
        <w:rPr>
          <w:rFonts w:eastAsia="Calibri" w:cs="Times New Roman"/>
        </w:rPr>
        <w:t>ato S</w:t>
      </w:r>
      <w:r w:rsidR="00D85C5B" w:rsidRPr="000C5DA0">
        <w:rPr>
          <w:rFonts w:eastAsia="Calibri" w:cs="Times New Roman"/>
        </w:rPr>
        <w:t>mlouva byla uveřejněna prostřednictvím registru smluv dne ……</w:t>
      </w:r>
    </w:p>
    <w:sectPr w:rsidR="00D85C5B" w:rsidRPr="00D85C5B"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FE742" w14:textId="77777777" w:rsidR="006D0810" w:rsidRDefault="006D0810" w:rsidP="00962258">
      <w:pPr>
        <w:spacing w:after="0" w:line="240" w:lineRule="auto"/>
      </w:pPr>
      <w:r>
        <w:separator/>
      </w:r>
    </w:p>
  </w:endnote>
  <w:endnote w:type="continuationSeparator" w:id="0">
    <w:p w14:paraId="72E2042B" w14:textId="77777777" w:rsidR="006D0810" w:rsidRDefault="006D08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777777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444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4441">
            <w:rPr>
              <w:rStyle w:val="slostrnky"/>
              <w:noProof/>
            </w:rPr>
            <w:t>10</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066301"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3761D6"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7777777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444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4441">
            <w:rPr>
              <w:rStyle w:val="slostrnky"/>
              <w:noProof/>
            </w:rPr>
            <w:t>10</w:t>
          </w:r>
          <w:r w:rsidRPr="00B8518B">
            <w:rPr>
              <w:rStyle w:val="slostrnky"/>
            </w:rPr>
            <w:fldChar w:fldCharType="end"/>
          </w:r>
        </w:p>
      </w:tc>
      <w:tc>
        <w:tcPr>
          <w:tcW w:w="3458" w:type="dxa"/>
          <w:shd w:val="clear" w:color="auto" w:fill="auto"/>
          <w:tcMar>
            <w:left w:w="0" w:type="dxa"/>
            <w:right w:w="0" w:type="dxa"/>
          </w:tcMar>
        </w:tcPr>
        <w:p w14:paraId="633497EB" w14:textId="3FBCEAB9" w:rsidR="001813BF" w:rsidRDefault="001813BF" w:rsidP="00093A53">
          <w:pPr>
            <w:pStyle w:val="Zpat"/>
          </w:pPr>
          <w:r>
            <w:t>Správa železni</w:t>
          </w:r>
          <w:r w:rsidR="00C70AE4">
            <w:t>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7777777" w:rsidR="001813BF" w:rsidRDefault="001813BF" w:rsidP="00093A53">
          <w:pPr>
            <w:pStyle w:val="Zpat"/>
          </w:pPr>
          <w:r>
            <w:t>www.szdc.cz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1CC17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49BD823"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207ABF" w14:textId="77777777" w:rsidR="006D0810" w:rsidRDefault="006D0810" w:rsidP="00962258">
      <w:pPr>
        <w:spacing w:after="0" w:line="240" w:lineRule="auto"/>
      </w:pPr>
      <w:r>
        <w:separator/>
      </w:r>
    </w:p>
  </w:footnote>
  <w:footnote w:type="continuationSeparator" w:id="0">
    <w:p w14:paraId="1B37B928" w14:textId="77777777" w:rsidR="006D0810" w:rsidRDefault="006D081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FA93F" w14:textId="562A4F6B" w:rsidR="00F1715C" w:rsidRDefault="00DA1EAF" w:rsidP="00DA1EAF">
    <w:pPr>
      <w:pStyle w:val="Zhlav"/>
      <w:jc w:val="center"/>
      <w:rPr>
        <w:sz w:val="8"/>
        <w:szCs w:val="8"/>
      </w:rPr>
    </w:pPr>
    <w:r>
      <w:rPr>
        <w:noProof/>
        <w:sz w:val="8"/>
        <w:szCs w:val="8"/>
        <w:lang w:eastAsia="cs-CZ"/>
      </w:rPr>
      <w:drawing>
        <wp:inline distT="0" distB="0" distL="0" distR="0" wp14:anchorId="46540521" wp14:editId="79052A07">
          <wp:extent cx="1249680" cy="719455"/>
          <wp:effectExtent l="0" t="0" r="7620" b="444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719455"/>
                  </a:xfrm>
                  <a:prstGeom prst="rect">
                    <a:avLst/>
                  </a:prstGeom>
                  <a:noFill/>
                </pic:spPr>
              </pic:pic>
            </a:graphicData>
          </a:graphic>
        </wp:inline>
      </w:drawing>
    </w:r>
  </w:p>
  <w:p w14:paraId="152A1CDC" w14:textId="77777777" w:rsidR="00DA1EAF" w:rsidRDefault="00DA1EAF" w:rsidP="00DA1EAF">
    <w:pPr>
      <w:pStyle w:val="Zhlav"/>
      <w:jc w:val="center"/>
      <w:rPr>
        <w:sz w:val="8"/>
        <w:szCs w:val="8"/>
      </w:rPr>
    </w:pPr>
  </w:p>
  <w:p w14:paraId="3035A5E5" w14:textId="77777777" w:rsidR="00DA1EAF" w:rsidRPr="00D6163D" w:rsidRDefault="00DA1EAF" w:rsidP="00DA1EAF">
    <w:pPr>
      <w:pStyle w:val="Zhlav"/>
      <w:jc w:val="center"/>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B2D49E6">
          <wp:simplePos x="0" y="0"/>
          <wp:positionH relativeFrom="page">
            <wp:posOffset>431800</wp:posOffset>
          </wp:positionH>
          <wp:positionV relativeFrom="page">
            <wp:posOffset>396240</wp:posOffset>
          </wp:positionV>
          <wp:extent cx="1728000" cy="640800"/>
          <wp:effectExtent l="0" t="0" r="571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19155EDB"/>
    <w:multiLevelType w:val="hybridMultilevel"/>
    <w:tmpl w:val="858E0672"/>
    <w:lvl w:ilvl="0" w:tplc="530EABF0">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7794EC0"/>
    <w:multiLevelType w:val="multilevel"/>
    <w:tmpl w:val="612A02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C5E1719"/>
    <w:multiLevelType w:val="hybridMultilevel"/>
    <w:tmpl w:val="7BF03B84"/>
    <w:lvl w:ilvl="0" w:tplc="530EABF0">
      <w:start w:val="1"/>
      <w:numFmt w:val="lowerLetter"/>
      <w:lvlText w:val="%1)"/>
      <w:lvlJc w:val="left"/>
      <w:pPr>
        <w:ind w:left="178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nsid w:val="43EE42A6"/>
    <w:multiLevelType w:val="multilevel"/>
    <w:tmpl w:val="5172FF22"/>
    <w:lvl w:ilvl="0">
      <w:start w:val="1"/>
      <w:numFmt w:val="decimal"/>
      <w:pStyle w:val="Nadpis1"/>
      <w:lvlText w:val="%1"/>
      <w:lvlJc w:val="left"/>
      <w:pPr>
        <w:ind w:left="574"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nsid w:val="6FA14546"/>
    <w:multiLevelType w:val="hybridMultilevel"/>
    <w:tmpl w:val="BD8C2146"/>
    <w:lvl w:ilvl="0" w:tplc="0405000B">
      <w:start w:val="6"/>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4070991"/>
    <w:multiLevelType w:val="multilevel"/>
    <w:tmpl w:val="CABE99FC"/>
    <w:numStyleLink w:val="ListNumbermultilevel"/>
  </w:abstractNum>
  <w:num w:numId="1">
    <w:abstractNumId w:val="2"/>
  </w:num>
  <w:num w:numId="2">
    <w:abstractNumId w:val="0"/>
  </w:num>
  <w:num w:numId="3">
    <w:abstractNumId w:val="3"/>
  </w:num>
  <w:num w:numId="4">
    <w:abstractNumId w:val="9"/>
  </w:num>
  <w:num w:numId="5">
    <w:abstractNumId w:val="5"/>
  </w:num>
  <w:num w:numId="6">
    <w:abstractNumId w:val="4"/>
  </w:num>
  <w:num w:numId="7">
    <w:abstractNumId w:val="7"/>
  </w:num>
  <w:num w:numId="8">
    <w:abstractNumId w:val="1"/>
  </w:num>
  <w:num w:numId="9">
    <w:abstractNumId w:val="6"/>
  </w:num>
  <w:num w:numId="10">
    <w:abstractNumId w:val="8"/>
  </w:num>
  <w:num w:numId="11">
    <w:abstractNumId w:val="7"/>
  </w:num>
  <w:num w:numId="1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1F6E"/>
    <w:rsid w:val="00033414"/>
    <w:rsid w:val="00054D01"/>
    <w:rsid w:val="00065284"/>
    <w:rsid w:val="00072C1E"/>
    <w:rsid w:val="0009466D"/>
    <w:rsid w:val="0009531C"/>
    <w:rsid w:val="000C5DA0"/>
    <w:rsid w:val="000D1379"/>
    <w:rsid w:val="000D4601"/>
    <w:rsid w:val="000E23A7"/>
    <w:rsid w:val="000E4F4B"/>
    <w:rsid w:val="000F674A"/>
    <w:rsid w:val="00105004"/>
    <w:rsid w:val="0010693F"/>
    <w:rsid w:val="00114472"/>
    <w:rsid w:val="00120E0B"/>
    <w:rsid w:val="001228D3"/>
    <w:rsid w:val="001550BC"/>
    <w:rsid w:val="001605B9"/>
    <w:rsid w:val="00164A12"/>
    <w:rsid w:val="00170EC5"/>
    <w:rsid w:val="001747C1"/>
    <w:rsid w:val="00176797"/>
    <w:rsid w:val="001813BF"/>
    <w:rsid w:val="00183C4B"/>
    <w:rsid w:val="00184743"/>
    <w:rsid w:val="001861B8"/>
    <w:rsid w:val="00191C6F"/>
    <w:rsid w:val="001A577B"/>
    <w:rsid w:val="001C22E7"/>
    <w:rsid w:val="001C4874"/>
    <w:rsid w:val="00207DF5"/>
    <w:rsid w:val="00211E4E"/>
    <w:rsid w:val="00230529"/>
    <w:rsid w:val="0024342F"/>
    <w:rsid w:val="002642AC"/>
    <w:rsid w:val="00280E07"/>
    <w:rsid w:val="002A5E9C"/>
    <w:rsid w:val="002B20CA"/>
    <w:rsid w:val="002B378D"/>
    <w:rsid w:val="002B6031"/>
    <w:rsid w:val="002C31BF"/>
    <w:rsid w:val="002D08B1"/>
    <w:rsid w:val="002E0CD7"/>
    <w:rsid w:val="002F3F3E"/>
    <w:rsid w:val="003119BE"/>
    <w:rsid w:val="00341DCF"/>
    <w:rsid w:val="00357BC6"/>
    <w:rsid w:val="00385A72"/>
    <w:rsid w:val="003956C6"/>
    <w:rsid w:val="003A63EE"/>
    <w:rsid w:val="003B39EC"/>
    <w:rsid w:val="00416205"/>
    <w:rsid w:val="00421315"/>
    <w:rsid w:val="00441430"/>
    <w:rsid w:val="00450F07"/>
    <w:rsid w:val="00453CD3"/>
    <w:rsid w:val="00454783"/>
    <w:rsid w:val="00460660"/>
    <w:rsid w:val="00486107"/>
    <w:rsid w:val="0048697A"/>
    <w:rsid w:val="00490BE0"/>
    <w:rsid w:val="00491827"/>
    <w:rsid w:val="00493B1B"/>
    <w:rsid w:val="004A4441"/>
    <w:rsid w:val="004B348C"/>
    <w:rsid w:val="004C3FD2"/>
    <w:rsid w:val="004C4399"/>
    <w:rsid w:val="004C787C"/>
    <w:rsid w:val="004E143C"/>
    <w:rsid w:val="004E19DE"/>
    <w:rsid w:val="004E3A53"/>
    <w:rsid w:val="004F4B9B"/>
    <w:rsid w:val="004F7957"/>
    <w:rsid w:val="00505366"/>
    <w:rsid w:val="00507F18"/>
    <w:rsid w:val="00511AB9"/>
    <w:rsid w:val="00523EA7"/>
    <w:rsid w:val="00553375"/>
    <w:rsid w:val="005736B7"/>
    <w:rsid w:val="00575E5A"/>
    <w:rsid w:val="005961B7"/>
    <w:rsid w:val="005B76DD"/>
    <w:rsid w:val="005D2D63"/>
    <w:rsid w:val="005D5624"/>
    <w:rsid w:val="005D7514"/>
    <w:rsid w:val="005F1404"/>
    <w:rsid w:val="005F294E"/>
    <w:rsid w:val="005F6644"/>
    <w:rsid w:val="0061068E"/>
    <w:rsid w:val="006121AD"/>
    <w:rsid w:val="006228F3"/>
    <w:rsid w:val="00623216"/>
    <w:rsid w:val="00624291"/>
    <w:rsid w:val="00660AD3"/>
    <w:rsid w:val="00660FBE"/>
    <w:rsid w:val="00677B7F"/>
    <w:rsid w:val="006A5570"/>
    <w:rsid w:val="006A689C"/>
    <w:rsid w:val="006B3D79"/>
    <w:rsid w:val="006B45AD"/>
    <w:rsid w:val="006B60FE"/>
    <w:rsid w:val="006C6DA3"/>
    <w:rsid w:val="006D0810"/>
    <w:rsid w:val="006D7AFE"/>
    <w:rsid w:val="006E0578"/>
    <w:rsid w:val="006E314D"/>
    <w:rsid w:val="007061F8"/>
    <w:rsid w:val="00710723"/>
    <w:rsid w:val="00723ED1"/>
    <w:rsid w:val="00730859"/>
    <w:rsid w:val="00743525"/>
    <w:rsid w:val="0076286B"/>
    <w:rsid w:val="00766846"/>
    <w:rsid w:val="0077261C"/>
    <w:rsid w:val="00774EEE"/>
    <w:rsid w:val="0077673A"/>
    <w:rsid w:val="007846E1"/>
    <w:rsid w:val="00791AC7"/>
    <w:rsid w:val="007A0C04"/>
    <w:rsid w:val="007B4B2B"/>
    <w:rsid w:val="007B570C"/>
    <w:rsid w:val="007C3FBE"/>
    <w:rsid w:val="007C589B"/>
    <w:rsid w:val="007C6215"/>
    <w:rsid w:val="007E165D"/>
    <w:rsid w:val="007E4A6E"/>
    <w:rsid w:val="007F56A7"/>
    <w:rsid w:val="007F5EC4"/>
    <w:rsid w:val="00807656"/>
    <w:rsid w:val="00807DD0"/>
    <w:rsid w:val="00823FBB"/>
    <w:rsid w:val="00856CDD"/>
    <w:rsid w:val="008642DA"/>
    <w:rsid w:val="008659F3"/>
    <w:rsid w:val="00865F01"/>
    <w:rsid w:val="00886D4B"/>
    <w:rsid w:val="00895406"/>
    <w:rsid w:val="008A2D3D"/>
    <w:rsid w:val="008A3568"/>
    <w:rsid w:val="008B1447"/>
    <w:rsid w:val="008D03B9"/>
    <w:rsid w:val="008F18D6"/>
    <w:rsid w:val="00904780"/>
    <w:rsid w:val="00914B29"/>
    <w:rsid w:val="00922385"/>
    <w:rsid w:val="009223DF"/>
    <w:rsid w:val="00923E73"/>
    <w:rsid w:val="00926B03"/>
    <w:rsid w:val="00933016"/>
    <w:rsid w:val="00936091"/>
    <w:rsid w:val="00940D8A"/>
    <w:rsid w:val="00962258"/>
    <w:rsid w:val="009678B7"/>
    <w:rsid w:val="00981F7E"/>
    <w:rsid w:val="009833E1"/>
    <w:rsid w:val="009900CE"/>
    <w:rsid w:val="00992D9C"/>
    <w:rsid w:val="00993AF4"/>
    <w:rsid w:val="00996CB8"/>
    <w:rsid w:val="009B14A9"/>
    <w:rsid w:val="009B2E97"/>
    <w:rsid w:val="009D2DAF"/>
    <w:rsid w:val="009E07F4"/>
    <w:rsid w:val="009F392E"/>
    <w:rsid w:val="00A24EC2"/>
    <w:rsid w:val="00A606A7"/>
    <w:rsid w:val="00A6177B"/>
    <w:rsid w:val="00A66136"/>
    <w:rsid w:val="00A91731"/>
    <w:rsid w:val="00A91C7A"/>
    <w:rsid w:val="00A95070"/>
    <w:rsid w:val="00AA03A2"/>
    <w:rsid w:val="00AA4CBB"/>
    <w:rsid w:val="00AA65FA"/>
    <w:rsid w:val="00AA7351"/>
    <w:rsid w:val="00AD056F"/>
    <w:rsid w:val="00AD6731"/>
    <w:rsid w:val="00AE1A71"/>
    <w:rsid w:val="00AE7866"/>
    <w:rsid w:val="00B15D0D"/>
    <w:rsid w:val="00B56FC3"/>
    <w:rsid w:val="00B6203A"/>
    <w:rsid w:val="00B75EE1"/>
    <w:rsid w:val="00B77481"/>
    <w:rsid w:val="00B8518B"/>
    <w:rsid w:val="00BC51D3"/>
    <w:rsid w:val="00BD7E91"/>
    <w:rsid w:val="00C02D0A"/>
    <w:rsid w:val="00C03A6E"/>
    <w:rsid w:val="00C23E82"/>
    <w:rsid w:val="00C24C30"/>
    <w:rsid w:val="00C259C7"/>
    <w:rsid w:val="00C44F6A"/>
    <w:rsid w:val="00C47AE3"/>
    <w:rsid w:val="00C5181E"/>
    <w:rsid w:val="00C70AE4"/>
    <w:rsid w:val="00CA4013"/>
    <w:rsid w:val="00CC1601"/>
    <w:rsid w:val="00CC212C"/>
    <w:rsid w:val="00CD1FC4"/>
    <w:rsid w:val="00CE7733"/>
    <w:rsid w:val="00CF51DB"/>
    <w:rsid w:val="00D043A4"/>
    <w:rsid w:val="00D21061"/>
    <w:rsid w:val="00D4108E"/>
    <w:rsid w:val="00D600D2"/>
    <w:rsid w:val="00D6163D"/>
    <w:rsid w:val="00D6524B"/>
    <w:rsid w:val="00D831A3"/>
    <w:rsid w:val="00D85C5B"/>
    <w:rsid w:val="00DA1EAF"/>
    <w:rsid w:val="00DC75F3"/>
    <w:rsid w:val="00DD46F3"/>
    <w:rsid w:val="00DE56F2"/>
    <w:rsid w:val="00DF116D"/>
    <w:rsid w:val="00E06A43"/>
    <w:rsid w:val="00E17FE7"/>
    <w:rsid w:val="00E8221D"/>
    <w:rsid w:val="00E967DA"/>
    <w:rsid w:val="00E97059"/>
    <w:rsid w:val="00EA1DA7"/>
    <w:rsid w:val="00EB104F"/>
    <w:rsid w:val="00ED14BD"/>
    <w:rsid w:val="00F02E2E"/>
    <w:rsid w:val="00F0533E"/>
    <w:rsid w:val="00F1048D"/>
    <w:rsid w:val="00F12DEC"/>
    <w:rsid w:val="00F1715C"/>
    <w:rsid w:val="00F20995"/>
    <w:rsid w:val="00F30576"/>
    <w:rsid w:val="00F310F8"/>
    <w:rsid w:val="00F35939"/>
    <w:rsid w:val="00F45607"/>
    <w:rsid w:val="00F52DE9"/>
    <w:rsid w:val="00F659EB"/>
    <w:rsid w:val="00F67586"/>
    <w:rsid w:val="00F86BA6"/>
    <w:rsid w:val="00FB5045"/>
    <w:rsid w:val="00FC6389"/>
    <w:rsid w:val="00FD56DD"/>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7"/>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191C6F"/>
    <w:pPr>
      <w:numPr>
        <w:ilvl w:val="1"/>
        <w:numId w:val="7"/>
      </w:numPr>
      <w:overflowPunct w:val="0"/>
      <w:autoSpaceDE w:val="0"/>
      <w:autoSpaceDN w:val="0"/>
      <w:adjustRightInd w:val="0"/>
      <w:spacing w:after="0" w:line="240" w:lineRule="auto"/>
      <w:contextualSpacing/>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895406"/>
    <w:pPr>
      <w:keepNext/>
      <w:keepLines/>
      <w:numPr>
        <w:ilvl w:val="2"/>
        <w:numId w:val="7"/>
      </w:numPr>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numPr>
        <w:ilvl w:val="3"/>
        <w:numId w:val="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191C6F"/>
    <w:rPr>
      <w:rFonts w:eastAsia="Times New Roman" w:cs="Times New Roman"/>
      <w:lang w:eastAsia="cs-CZ"/>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56CD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7"/>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191C6F"/>
    <w:pPr>
      <w:numPr>
        <w:ilvl w:val="1"/>
        <w:numId w:val="7"/>
      </w:numPr>
      <w:overflowPunct w:val="0"/>
      <w:autoSpaceDE w:val="0"/>
      <w:autoSpaceDN w:val="0"/>
      <w:adjustRightInd w:val="0"/>
      <w:spacing w:after="0" w:line="240" w:lineRule="auto"/>
      <w:contextualSpacing/>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895406"/>
    <w:pPr>
      <w:keepNext/>
      <w:keepLines/>
      <w:numPr>
        <w:ilvl w:val="2"/>
        <w:numId w:val="7"/>
      </w:numPr>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numPr>
        <w:ilvl w:val="3"/>
        <w:numId w:val="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191C6F"/>
    <w:rPr>
      <w:rFonts w:eastAsia="Times New Roman" w:cs="Times New Roman"/>
      <w:lang w:eastAsia="cs-CZ"/>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56C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www.w3.org/XML/1998/namespace"/>
  </ds:schemaRefs>
</ds:datastoreItem>
</file>

<file path=customXml/itemProps4.xml><?xml version="1.0" encoding="utf-8"?>
<ds:datastoreItem xmlns:ds="http://schemas.openxmlformats.org/officeDocument/2006/customXml" ds:itemID="{705D9ED9-CF9A-41F1-87E5-D28BEF48F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10</Pages>
  <Words>5166</Words>
  <Characters>30483</Characters>
  <Application>Microsoft Office Word</Application>
  <DocSecurity>0</DocSecurity>
  <Lines>254</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Široký David, Bc., DiS.</cp:lastModifiedBy>
  <cp:revision>12</cp:revision>
  <cp:lastPrinted>2020-02-27T08:32:00Z</cp:lastPrinted>
  <dcterms:created xsi:type="dcterms:W3CDTF">2020-02-11T17:08:00Z</dcterms:created>
  <dcterms:modified xsi:type="dcterms:W3CDTF">2020-04-20T11:14:00Z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